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C3AE0A1" w14:textId="496EB443" w:rsidR="00020A70" w:rsidRDefault="00020A70">
      <w:pPr>
        <w:pStyle w:val="Normal1"/>
        <w:spacing w:after="0"/>
      </w:pPr>
      <w:r>
        <w:rPr>
          <w:b/>
          <w:sz w:val="28"/>
        </w:rPr>
        <w:t xml:space="preserve">Author Name: </w:t>
      </w:r>
      <w:r w:rsidRPr="005F1DA2">
        <w:t xml:space="preserve">Meghan </w:t>
      </w:r>
      <w:proofErr w:type="spellStart"/>
      <w:r w:rsidRPr="005F1DA2">
        <w:t>Fashjian</w:t>
      </w:r>
      <w:proofErr w:type="spellEnd"/>
      <w:r w:rsidRPr="005F1DA2">
        <w:t>, ACNP-BC</w:t>
      </w:r>
    </w:p>
    <w:p w14:paraId="39C84F77" w14:textId="37064B54" w:rsidR="00020A70" w:rsidRDefault="00020A70">
      <w:pPr>
        <w:pStyle w:val="Normal1"/>
        <w:spacing w:after="0"/>
      </w:pPr>
      <w:r>
        <w:rPr>
          <w:b/>
          <w:sz w:val="28"/>
        </w:rPr>
        <w:t>Clinical Skills Education Title</w:t>
      </w:r>
      <w:r>
        <w:rPr>
          <w:sz w:val="28"/>
        </w:rPr>
        <w:t xml:space="preserve">: </w:t>
      </w:r>
      <w:r>
        <w:t xml:space="preserve">Vital </w:t>
      </w:r>
      <w:r w:rsidR="00003FB7">
        <w:t>S</w:t>
      </w:r>
      <w:r>
        <w:t>igns</w:t>
      </w:r>
    </w:p>
    <w:p w14:paraId="549D5867" w14:textId="77777777" w:rsidR="00020A70" w:rsidRDefault="00020A70">
      <w:pPr>
        <w:pStyle w:val="Normal1"/>
        <w:spacing w:after="0"/>
      </w:pPr>
    </w:p>
    <w:p w14:paraId="33554EE5" w14:textId="77777777" w:rsidR="00020A70" w:rsidRDefault="00020A70">
      <w:pPr>
        <w:pStyle w:val="Normal1"/>
        <w:spacing w:after="0"/>
        <w:rPr>
          <w:b/>
          <w:sz w:val="28"/>
        </w:rPr>
      </w:pPr>
      <w:r>
        <w:rPr>
          <w:b/>
          <w:sz w:val="28"/>
        </w:rPr>
        <w:t xml:space="preserve">Overview </w:t>
      </w:r>
    </w:p>
    <w:p w14:paraId="6AC07B1C" w14:textId="10031B3C" w:rsidR="00020A70" w:rsidRDefault="001A26EE">
      <w:pPr>
        <w:pStyle w:val="Normal1"/>
        <w:spacing w:after="0"/>
      </w:pPr>
      <w:bookmarkStart w:id="0" w:name="h.1dvt2dy8c8oh" w:colFirst="0" w:colLast="0"/>
      <w:bookmarkEnd w:id="0"/>
      <w:r>
        <w:t>The vital signs are objective measure</w:t>
      </w:r>
      <w:r w:rsidR="00766580">
        <w:t>ment</w:t>
      </w:r>
      <w:r>
        <w:t xml:space="preserve">s </w:t>
      </w:r>
      <w:r w:rsidR="00E0632B">
        <w:t>of a</w:t>
      </w:r>
      <w:r>
        <w:t xml:space="preserve"> patient’s clinical status. </w:t>
      </w:r>
      <w:r w:rsidR="00020A70">
        <w:t xml:space="preserve">There are five commonly accepted vital signs: blood pressure, heart rate, temperature, respiratory rate, and oxygen saturation. In many practices, pain is considered the sixth vital sign and should regularly be documented in the same location as </w:t>
      </w:r>
      <w:r w:rsidR="00E0632B">
        <w:t>the</w:t>
      </w:r>
      <w:r w:rsidR="00020A70">
        <w:t xml:space="preserve"> vital signs. However, the pain scale is a subjective measurement and</w:t>
      </w:r>
      <w:r w:rsidR="00E0632B">
        <w:t>,</w:t>
      </w:r>
      <w:r w:rsidR="00020A70">
        <w:t xml:space="preserve"> therefore</w:t>
      </w:r>
      <w:r w:rsidR="00E0632B">
        <w:t>,</w:t>
      </w:r>
      <w:r w:rsidR="00020A70">
        <w:t xml:space="preserve"> ha</w:t>
      </w:r>
      <w:r w:rsidR="00E0632B">
        <w:t>s</w:t>
      </w:r>
      <w:r w:rsidR="00020A70">
        <w:t xml:space="preserve"> a different value according to each individual patient.</w:t>
      </w:r>
    </w:p>
    <w:p w14:paraId="753FCBCB" w14:textId="77777777" w:rsidR="00020A70" w:rsidRDefault="00020A70">
      <w:pPr>
        <w:pStyle w:val="Normal1"/>
        <w:spacing w:after="0"/>
      </w:pPr>
      <w:bookmarkStart w:id="1" w:name="h.odt3d1bupwy0" w:colFirst="0" w:colLast="0"/>
      <w:bookmarkEnd w:id="1"/>
    </w:p>
    <w:p w14:paraId="50C37795" w14:textId="216C5093" w:rsidR="00020A70" w:rsidRDefault="002B1EBB">
      <w:pPr>
        <w:pStyle w:val="Normal1"/>
        <w:spacing w:after="0"/>
      </w:pPr>
      <w:bookmarkStart w:id="2" w:name="h.waxp9ioijixg" w:colFirst="0" w:colLast="0"/>
      <w:bookmarkStart w:id="3" w:name="h.8iauwjm73266" w:colFirst="0" w:colLast="0"/>
      <w:bookmarkEnd w:id="2"/>
      <w:bookmarkEnd w:id="3"/>
      <w:moveToRangeStart w:id="4" w:author="Jessica Stanis" w:date="2015-03-18T15:40:00Z" w:name="move288312565"/>
      <w:commentRangeStart w:id="5"/>
      <w:commentRangeStart w:id="6"/>
      <w:moveTo w:id="7" w:author="Jessica Stanis" w:date="2015-03-18T15:40:00Z">
        <w:r>
          <w:t>The vital signs assessment includes estimation of heart rate, blood pressure (demonstrated in a separate video), respiratory rate, temperature, oxygen saturation, and the presence and severity of pain</w:t>
        </w:r>
      </w:moveTo>
      <w:moveToRangeEnd w:id="4"/>
      <w:commentRangeEnd w:id="5"/>
      <w:r>
        <w:rPr>
          <w:rStyle w:val="CommentReference"/>
        </w:rPr>
        <w:commentReference w:id="5"/>
      </w:r>
      <w:commentRangeEnd w:id="6"/>
      <w:r w:rsidR="00024D2E">
        <w:rPr>
          <w:rStyle w:val="CommentReference"/>
        </w:rPr>
        <w:commentReference w:id="6"/>
      </w:r>
      <w:ins w:id="8" w:author="Jessica Stanis" w:date="2015-03-18T15:42:00Z">
        <w:r>
          <w:t>.</w:t>
        </w:r>
      </w:ins>
      <w:ins w:id="9" w:author="Jessica Stanis" w:date="2015-03-18T15:43:00Z">
        <w:r>
          <w:t xml:space="preserve"> </w:t>
        </w:r>
      </w:ins>
      <w:r w:rsidR="00020A70">
        <w:t>The accepted ranges for vital signs are:</w:t>
      </w:r>
      <w:r w:rsidR="001A26EE">
        <w:t xml:space="preserve"> </w:t>
      </w:r>
      <w:r w:rsidR="001C25EF">
        <w:t>h</w:t>
      </w:r>
      <w:r w:rsidR="001A26EE">
        <w:t>eart rate (</w:t>
      </w:r>
      <w:r w:rsidR="00020A70">
        <w:t>HR</w:t>
      </w:r>
      <w:r w:rsidR="001A26EE">
        <w:t>)</w:t>
      </w:r>
      <w:r w:rsidR="00E0632B">
        <w:t>,</w:t>
      </w:r>
      <w:r w:rsidR="00020A70">
        <w:t xml:space="preserve"> 60-100 beats per minute (bpm)</w:t>
      </w:r>
      <w:r w:rsidR="00E0632B">
        <w:t>;</w:t>
      </w:r>
      <w:bookmarkStart w:id="10" w:name="h.k5wavqdjw7wu" w:colFirst="0" w:colLast="0"/>
      <w:bookmarkEnd w:id="10"/>
      <w:r w:rsidR="00E0632B">
        <w:t xml:space="preserve"> </w:t>
      </w:r>
      <w:r w:rsidR="001C25EF">
        <w:t>r</w:t>
      </w:r>
      <w:r w:rsidR="001A26EE">
        <w:t>espiratory rate (</w:t>
      </w:r>
      <w:r w:rsidR="00020A70">
        <w:t>RR</w:t>
      </w:r>
      <w:r w:rsidR="001A26EE">
        <w:t>)</w:t>
      </w:r>
      <w:r w:rsidR="00E0632B">
        <w:t>,</w:t>
      </w:r>
      <w:r w:rsidR="00020A70">
        <w:t xml:space="preserve"> 14-20</w:t>
      </w:r>
      <w:r w:rsidR="008A27E4">
        <w:t xml:space="preserve"> bpm</w:t>
      </w:r>
      <w:r w:rsidR="00E0632B">
        <w:t xml:space="preserve">; </w:t>
      </w:r>
      <w:r w:rsidR="001C25EF">
        <w:t>o</w:t>
      </w:r>
      <w:r w:rsidR="00A236E9">
        <w:t>xygen saturation</w:t>
      </w:r>
      <w:r w:rsidR="00E0632B">
        <w:t>,</w:t>
      </w:r>
      <w:r w:rsidR="00A236E9">
        <w:t xml:space="preserve"> (SaO2) &gt; 92%</w:t>
      </w:r>
      <w:r w:rsidR="00E0632B">
        <w:t xml:space="preserve">; </w:t>
      </w:r>
      <w:bookmarkStart w:id="11" w:name="h.oknapqdn9ifz" w:colFirst="0" w:colLast="0"/>
      <w:bookmarkEnd w:id="11"/>
      <w:r w:rsidR="001C25EF">
        <w:t>and a</w:t>
      </w:r>
      <w:r w:rsidR="00A236E9">
        <w:t>verage oral temperature</w:t>
      </w:r>
      <w:r w:rsidR="00E0632B">
        <w:t>,</w:t>
      </w:r>
      <w:r w:rsidR="00020A70">
        <w:t xml:space="preserve"> 98.6</w:t>
      </w:r>
      <w:r w:rsidR="004268C2">
        <w:t xml:space="preserve"> °</w:t>
      </w:r>
      <w:r w:rsidR="00020A70">
        <w:t>F (37</w:t>
      </w:r>
      <w:r w:rsidR="004268C2">
        <w:t xml:space="preserve"> °</w:t>
      </w:r>
      <w:r w:rsidR="00020A70">
        <w:t>C)</w:t>
      </w:r>
      <w:r w:rsidR="00E0632B">
        <w:t xml:space="preserve"> (normal</w:t>
      </w:r>
      <w:r w:rsidR="001A26EE">
        <w:t xml:space="preserve"> average </w:t>
      </w:r>
      <w:r w:rsidR="00020A70">
        <w:t xml:space="preserve">rectal and tympanic </w:t>
      </w:r>
      <w:r w:rsidR="001A26EE">
        <w:t xml:space="preserve">temperatures </w:t>
      </w:r>
      <w:r w:rsidR="00020A70">
        <w:t>are 1</w:t>
      </w:r>
      <w:r w:rsidR="008A27E4">
        <w:t xml:space="preserve">° </w:t>
      </w:r>
      <w:r w:rsidR="00020A70">
        <w:t xml:space="preserve">higher (measuring core temp), </w:t>
      </w:r>
      <w:r w:rsidR="001A26EE">
        <w:t xml:space="preserve">and </w:t>
      </w:r>
      <w:r w:rsidR="00020A70">
        <w:t>axillary</w:t>
      </w:r>
      <w:r w:rsidR="001A26EE">
        <w:t xml:space="preserve"> temperature </w:t>
      </w:r>
      <w:r w:rsidR="00E0632B">
        <w:t xml:space="preserve">is </w:t>
      </w:r>
      <w:r w:rsidR="00020A70">
        <w:t>1</w:t>
      </w:r>
      <w:r w:rsidR="008A27E4">
        <w:t>°</w:t>
      </w:r>
      <w:r w:rsidR="00020A70">
        <w:t xml:space="preserve"> lower</w:t>
      </w:r>
      <w:r w:rsidR="00A236E9">
        <w:t>)</w:t>
      </w:r>
      <w:r w:rsidR="00E0632B">
        <w:t>.</w:t>
      </w:r>
    </w:p>
    <w:p w14:paraId="7734FE41" w14:textId="77777777" w:rsidR="00A236E9" w:rsidRDefault="00A236E9">
      <w:pPr>
        <w:pStyle w:val="Normal1"/>
        <w:spacing w:after="0"/>
      </w:pPr>
    </w:p>
    <w:p w14:paraId="5DE44650" w14:textId="5D25077C" w:rsidR="00020A70" w:rsidRDefault="00020A70">
      <w:pPr>
        <w:pStyle w:val="Normal1"/>
        <w:spacing w:after="0"/>
      </w:pPr>
      <w:bookmarkStart w:id="12" w:name="h.33tbhh6r5hdo" w:colFirst="0" w:colLast="0"/>
      <w:bookmarkStart w:id="13" w:name="h.kuh0rtj3n3m5" w:colFirst="0" w:colLast="0"/>
      <w:bookmarkStart w:id="14" w:name="h.wipf8ante8in" w:colFirst="0" w:colLast="0"/>
      <w:bookmarkEnd w:id="12"/>
      <w:bookmarkEnd w:id="13"/>
      <w:bookmarkEnd w:id="14"/>
      <w:r>
        <w:t xml:space="preserve">Vital signs serve as the first clue that something may be amiss with </w:t>
      </w:r>
      <w:r w:rsidR="00766580">
        <w:t>a</w:t>
      </w:r>
      <w:r>
        <w:t xml:space="preserve"> patient, especially if the</w:t>
      </w:r>
      <w:r w:rsidR="00E0632B">
        <w:t xml:space="preserve"> patient</w:t>
      </w:r>
      <w:r>
        <w:t xml:space="preserve"> </w:t>
      </w:r>
      <w:r w:rsidR="00E0632B">
        <w:t>is</w:t>
      </w:r>
      <w:r>
        <w:t xml:space="preserve"> unable to communicate. Although there are quoted normal ranges, each patient should be considered as an individual and not treated without taking into account the entire clinical picture. </w:t>
      </w:r>
    </w:p>
    <w:p w14:paraId="20601B5F" w14:textId="77777777" w:rsidR="00020A70" w:rsidRDefault="00020A70">
      <w:pPr>
        <w:pStyle w:val="Normal1"/>
        <w:spacing w:after="0"/>
      </w:pPr>
      <w:bookmarkStart w:id="15" w:name="h.szcjerd1jwmd" w:colFirst="0" w:colLast="0"/>
      <w:bookmarkStart w:id="16" w:name="h.8gb6dfh8kp8a" w:colFirst="0" w:colLast="0"/>
      <w:bookmarkStart w:id="17" w:name="h.j9dnjbi7ty29" w:colFirst="0" w:colLast="0"/>
      <w:bookmarkStart w:id="18" w:name="h.k3jbqvkyfd62" w:colFirst="0" w:colLast="0"/>
      <w:bookmarkStart w:id="19" w:name="h.1vyqnuefmk8r" w:colFirst="0" w:colLast="0"/>
      <w:bookmarkStart w:id="20" w:name="h.th9j4fonz25s" w:colFirst="0" w:colLast="0"/>
      <w:bookmarkEnd w:id="15"/>
      <w:bookmarkEnd w:id="16"/>
      <w:bookmarkEnd w:id="17"/>
      <w:bookmarkEnd w:id="18"/>
      <w:bookmarkEnd w:id="19"/>
      <w:bookmarkEnd w:id="20"/>
    </w:p>
    <w:p w14:paraId="2206D53E" w14:textId="77777777" w:rsidR="00020A70" w:rsidRDefault="00020A70">
      <w:pPr>
        <w:pStyle w:val="Normal1"/>
        <w:spacing w:after="0"/>
      </w:pPr>
      <w:r>
        <w:rPr>
          <w:b/>
          <w:sz w:val="28"/>
        </w:rPr>
        <w:t>Procedure</w:t>
      </w:r>
    </w:p>
    <w:p w14:paraId="6795240B" w14:textId="0354CE80" w:rsidR="00020A70" w:rsidRDefault="00B13860">
      <w:pPr>
        <w:pStyle w:val="Normal1"/>
        <w:spacing w:after="0"/>
      </w:pPr>
      <w:r>
        <w:t>Make sure t</w:t>
      </w:r>
      <w:r w:rsidR="00020A70">
        <w:t xml:space="preserve">he patient </w:t>
      </w:r>
      <w:r>
        <w:t>has</w:t>
      </w:r>
      <w:r w:rsidR="00020A70">
        <w:t xml:space="preserve"> been seated and resting for at least 5 min prior to obtaining </w:t>
      </w:r>
      <w:r>
        <w:t>vital signs (</w:t>
      </w:r>
      <w:r w:rsidR="00020A70">
        <w:t>VS</w:t>
      </w:r>
      <w:r>
        <w:t>)</w:t>
      </w:r>
      <w:r w:rsidR="00020A70">
        <w:t xml:space="preserve"> to accurately determine the baseline. </w:t>
      </w:r>
      <w:moveFromRangeStart w:id="21" w:author="Jessica Stanis" w:date="2015-03-18T15:40:00Z" w:name="move288312565"/>
      <w:moveFrom w:id="22" w:author="Jessica Stanis" w:date="2015-03-18T15:40:00Z">
        <w:r w:rsidR="00135ED9" w:rsidDel="002B1EBB">
          <w:t>The vital sig</w:t>
        </w:r>
        <w:r w:rsidDel="002B1EBB">
          <w:t>n</w:t>
        </w:r>
        <w:r w:rsidR="00135ED9" w:rsidDel="002B1EBB">
          <w:t xml:space="preserve">s assessment includes estimation of </w:t>
        </w:r>
        <w:r w:rsidR="00723F5A" w:rsidDel="002B1EBB">
          <w:t>heart rate</w:t>
        </w:r>
        <w:r w:rsidR="00020A70" w:rsidDel="002B1EBB">
          <w:t xml:space="preserve">, </w:t>
        </w:r>
        <w:r w:rsidR="00135ED9" w:rsidDel="002B1EBB">
          <w:t>blood pressure (demonstrated in a separate video)</w:t>
        </w:r>
        <w:r w:rsidDel="002B1EBB">
          <w:t>,</w:t>
        </w:r>
        <w:r w:rsidR="00135ED9" w:rsidDel="002B1EBB">
          <w:t xml:space="preserve"> </w:t>
        </w:r>
        <w:r w:rsidR="00723F5A" w:rsidDel="002B1EBB">
          <w:t>respiratory rate</w:t>
        </w:r>
        <w:r w:rsidR="00020A70" w:rsidDel="002B1EBB">
          <w:t xml:space="preserve">, temperature, </w:t>
        </w:r>
        <w:r w:rsidR="00723F5A" w:rsidDel="002B1EBB">
          <w:t>oxygen saturation</w:t>
        </w:r>
        <w:r w:rsidR="00020A70" w:rsidDel="002B1EBB">
          <w:t xml:space="preserve">, and </w:t>
        </w:r>
        <w:r w:rsidR="00135ED9" w:rsidDel="002B1EBB">
          <w:t>the presence and severity of pain.</w:t>
        </w:r>
      </w:moveFrom>
      <w:moveFromRangeEnd w:id="21"/>
    </w:p>
    <w:p w14:paraId="5F94AAE9" w14:textId="77777777" w:rsidR="00020A70" w:rsidRDefault="00020A70">
      <w:pPr>
        <w:pStyle w:val="Normal1"/>
        <w:spacing w:after="0"/>
      </w:pPr>
    </w:p>
    <w:p w14:paraId="656DA294" w14:textId="77777777" w:rsidR="00020A70" w:rsidRPr="005F1DA2" w:rsidRDefault="00020A70">
      <w:pPr>
        <w:pStyle w:val="Normal1"/>
        <w:spacing w:after="0"/>
      </w:pPr>
      <w:r>
        <w:t>1</w:t>
      </w:r>
      <w:r w:rsidRPr="005F1DA2">
        <w:t xml:space="preserve">. Heart rate.  </w:t>
      </w:r>
    </w:p>
    <w:p w14:paraId="3A030439" w14:textId="06F1AFAD" w:rsidR="00020A70" w:rsidRDefault="00020A70">
      <w:pPr>
        <w:pStyle w:val="Normal1"/>
        <w:spacing w:after="0"/>
      </w:pPr>
      <w:r>
        <w:t xml:space="preserve">The </w:t>
      </w:r>
      <w:r w:rsidR="004D281E">
        <w:t xml:space="preserve">radial artery is the </w:t>
      </w:r>
      <w:r>
        <w:t xml:space="preserve">most common site used to assess the pulse. </w:t>
      </w:r>
    </w:p>
    <w:p w14:paraId="20C5CD3C" w14:textId="77777777" w:rsidR="00020A70" w:rsidRDefault="00020A70">
      <w:pPr>
        <w:pStyle w:val="Normal1"/>
        <w:spacing w:after="0"/>
      </w:pPr>
    </w:p>
    <w:p w14:paraId="5F5F380F" w14:textId="6B8212AC" w:rsidR="00020A70" w:rsidRDefault="00020A70">
      <w:pPr>
        <w:pStyle w:val="Normal1"/>
        <w:spacing w:after="0"/>
      </w:pPr>
      <w:r>
        <w:t>1.1. Explain to the patient that you are going to start by checking their pulse</w:t>
      </w:r>
      <w:r w:rsidR="004D281E">
        <w:t>.</w:t>
      </w:r>
    </w:p>
    <w:p w14:paraId="62F6794E" w14:textId="77777777" w:rsidR="00020A70" w:rsidRDefault="00020A70">
      <w:pPr>
        <w:pStyle w:val="Normal1"/>
        <w:spacing w:after="0"/>
      </w:pPr>
    </w:p>
    <w:p w14:paraId="249887B8" w14:textId="48378766" w:rsidR="00020A70" w:rsidRDefault="00020A70">
      <w:pPr>
        <w:pStyle w:val="Normal1"/>
        <w:spacing w:after="0"/>
      </w:pPr>
      <w:r>
        <w:t xml:space="preserve">1.2. </w:t>
      </w:r>
      <w:r w:rsidR="004D281E">
        <w:t>Place</w:t>
      </w:r>
      <w:r>
        <w:t xml:space="preserve"> your index and middle fingers on the radial pulse (never use the thumb</w:t>
      </w:r>
      <w:r w:rsidR="004D281E">
        <w:t>,</w:t>
      </w:r>
      <w:r>
        <w:t xml:space="preserve"> as </w:t>
      </w:r>
      <w:r w:rsidR="004D281E">
        <w:t>you</w:t>
      </w:r>
      <w:r>
        <w:t xml:space="preserve"> can sometimes feel your own pulse). </w:t>
      </w:r>
      <w:r w:rsidR="004D281E">
        <w:t>To prevent occlusion, d</w:t>
      </w:r>
      <w:r>
        <w:t>o not press or apply pressure to the arter</w:t>
      </w:r>
      <w:r w:rsidR="004D281E">
        <w:t>y</w:t>
      </w:r>
      <w:r>
        <w:t xml:space="preserve">. </w:t>
      </w:r>
    </w:p>
    <w:p w14:paraId="0A9B6448" w14:textId="77777777" w:rsidR="00020A70" w:rsidRDefault="00020A70">
      <w:pPr>
        <w:pStyle w:val="Normal1"/>
        <w:spacing w:after="0"/>
      </w:pPr>
    </w:p>
    <w:p w14:paraId="0662C7BF" w14:textId="77777777" w:rsidR="00020A70" w:rsidRDefault="00020A70">
      <w:pPr>
        <w:pStyle w:val="Normal1"/>
        <w:spacing w:after="0"/>
      </w:pPr>
      <w:r>
        <w:t xml:space="preserve">1.3. Assess the rhythm. </w:t>
      </w:r>
    </w:p>
    <w:p w14:paraId="16959699" w14:textId="77777777" w:rsidR="00020A70" w:rsidRDefault="00020A70">
      <w:pPr>
        <w:pStyle w:val="Normal1"/>
        <w:spacing w:after="0"/>
      </w:pPr>
    </w:p>
    <w:p w14:paraId="03BF2581" w14:textId="1EC93B13" w:rsidR="00020A70" w:rsidRDefault="00020A70">
      <w:pPr>
        <w:pStyle w:val="Normal1"/>
        <w:spacing w:after="0"/>
      </w:pPr>
      <w:r>
        <w:t xml:space="preserve">1.3.1. If </w:t>
      </w:r>
      <w:r w:rsidR="00723F5A">
        <w:t>the rhythm is regular</w:t>
      </w:r>
      <w:r w:rsidR="00D653CF">
        <w:t>,</w:t>
      </w:r>
      <w:r>
        <w:t xml:space="preserve"> count the beats for 15 sec</w:t>
      </w:r>
      <w:r w:rsidR="004D281E">
        <w:t>, then</w:t>
      </w:r>
      <w:r>
        <w:t xml:space="preserve"> multiply </w:t>
      </w:r>
      <w:r w:rsidR="004D281E">
        <w:t>by 4</w:t>
      </w:r>
      <w:r>
        <w:t xml:space="preserve">. </w:t>
      </w:r>
    </w:p>
    <w:p w14:paraId="570E88FF" w14:textId="77777777" w:rsidR="00020A70" w:rsidRDefault="00020A70">
      <w:pPr>
        <w:pStyle w:val="Normal1"/>
        <w:spacing w:after="0"/>
      </w:pPr>
    </w:p>
    <w:p w14:paraId="222C8055" w14:textId="0306D622" w:rsidR="00020A70" w:rsidRDefault="00020A70">
      <w:pPr>
        <w:pStyle w:val="Normal1"/>
        <w:spacing w:after="0"/>
      </w:pPr>
      <w:r>
        <w:lastRenderedPageBreak/>
        <w:t xml:space="preserve">1.3.2. If </w:t>
      </w:r>
      <w:r w:rsidR="00B61250">
        <w:t>t</w:t>
      </w:r>
      <w:r w:rsidR="00723F5A">
        <w:t>he</w:t>
      </w:r>
      <w:r>
        <w:t xml:space="preserve"> rhythm</w:t>
      </w:r>
      <w:r w:rsidR="00723F5A">
        <w:t xml:space="preserve"> is irregular</w:t>
      </w:r>
      <w:r w:rsidR="004D281E">
        <w:t>,</w:t>
      </w:r>
      <w:r>
        <w:t xml:space="preserve"> count the beats for a full 60 sec. A regularly irregular pulse may signal premature beats, whereas an irregularly irregular rhythm may signal atrial fibrillation.</w:t>
      </w:r>
      <w:r w:rsidR="004D281E">
        <w:t xml:space="preserve"> Confirm a</w:t>
      </w:r>
      <w:r>
        <w:t>ny abnormalities with an electrocardiogram (ECG).</w:t>
      </w:r>
    </w:p>
    <w:p w14:paraId="20440CAE" w14:textId="77777777" w:rsidR="00020A70" w:rsidRDefault="00020A70">
      <w:pPr>
        <w:pStyle w:val="Normal1"/>
        <w:spacing w:after="0"/>
      </w:pPr>
    </w:p>
    <w:p w14:paraId="6DA733D8" w14:textId="7AD0451C" w:rsidR="00020A70" w:rsidRDefault="00020A70" w:rsidP="00934063">
      <w:pPr>
        <w:pStyle w:val="Normal1"/>
        <w:spacing w:after="0"/>
      </w:pPr>
      <w:r>
        <w:t xml:space="preserve">1.4. Note the amplitude of </w:t>
      </w:r>
      <w:r w:rsidR="004F3243">
        <w:t xml:space="preserve">the </w:t>
      </w:r>
      <w:r>
        <w:t xml:space="preserve">pulse (normal, bounding, diminished, </w:t>
      </w:r>
      <w:r w:rsidR="004F3243">
        <w:t xml:space="preserve">or </w:t>
      </w:r>
      <w:r>
        <w:t xml:space="preserve">absent). Bounding pulses may </w:t>
      </w:r>
      <w:r w:rsidR="004F3243">
        <w:t xml:space="preserve">be </w:t>
      </w:r>
      <w:r>
        <w:t>observed at rest with a</w:t>
      </w:r>
      <w:r w:rsidR="00975DDF">
        <w:t>therosclerosis</w:t>
      </w:r>
      <w:r>
        <w:t xml:space="preserve">, congestive heart failure (CHF), kidney disease, aortic insufficiency, </w:t>
      </w:r>
      <w:r w:rsidR="004F3243">
        <w:t xml:space="preserve">or </w:t>
      </w:r>
      <w:r>
        <w:t xml:space="preserve">fever. Diminished pulses may be noted with peripheral vascular disease (PVD) or sepsis. If absent, </w:t>
      </w:r>
      <w:r w:rsidR="004F3243">
        <w:t>it</w:t>
      </w:r>
      <w:r>
        <w:t xml:space="preserve"> may be due to occlusion of</w:t>
      </w:r>
      <w:r w:rsidR="004F3243">
        <w:t xml:space="preserve"> the</w:t>
      </w:r>
      <w:r>
        <w:t xml:space="preserve"> artery and should be further investigated.  </w:t>
      </w:r>
    </w:p>
    <w:p w14:paraId="427CCDFE" w14:textId="77777777" w:rsidR="00020A70" w:rsidRDefault="00020A70">
      <w:pPr>
        <w:pStyle w:val="Normal1"/>
        <w:spacing w:after="0"/>
      </w:pPr>
    </w:p>
    <w:p w14:paraId="48F77219" w14:textId="30AF328B" w:rsidR="00020A70" w:rsidRDefault="00020A70">
      <w:pPr>
        <w:pStyle w:val="Normal1"/>
        <w:spacing w:after="0"/>
      </w:pPr>
      <w:r>
        <w:t>1.5. If unable to palpate a pulse in the radial area</w:t>
      </w:r>
      <w:r w:rsidR="004F3243">
        <w:t>,</w:t>
      </w:r>
      <w:r>
        <w:t xml:space="preserve"> move to a different site as listed in </w:t>
      </w:r>
      <w:r w:rsidRPr="001C455E">
        <w:rPr>
          <w:b/>
        </w:rPr>
        <w:t>Figure 1</w:t>
      </w:r>
      <w:r>
        <w:t xml:space="preserve"> or obtain a </w:t>
      </w:r>
      <w:r w:rsidR="004F3243">
        <w:t>D</w:t>
      </w:r>
      <w:r>
        <w:t xml:space="preserve">oppler machine for assistance. A </w:t>
      </w:r>
      <w:r w:rsidR="004F3243">
        <w:t>D</w:t>
      </w:r>
      <w:r>
        <w:t xml:space="preserve">oppler </w:t>
      </w:r>
      <w:r w:rsidR="004F3243">
        <w:t xml:space="preserve">machine </w:t>
      </w:r>
      <w:r>
        <w:t xml:space="preserve">is a handheld device with an ultrasound transducer </w:t>
      </w:r>
      <w:r w:rsidR="004F3243">
        <w:t>that</w:t>
      </w:r>
      <w:r>
        <w:t xml:space="preserve"> is used to amplify a pulse and produce an audible heart rate. </w:t>
      </w:r>
    </w:p>
    <w:p w14:paraId="57E10757" w14:textId="77777777" w:rsidR="00020A70" w:rsidRDefault="00020A70">
      <w:pPr>
        <w:pStyle w:val="Normal1"/>
        <w:spacing w:after="0"/>
      </w:pPr>
    </w:p>
    <w:p w14:paraId="6EE381C6" w14:textId="758A6E9E" w:rsidR="00020A70" w:rsidRDefault="00020A70">
      <w:pPr>
        <w:pStyle w:val="Normal1"/>
        <w:spacing w:after="0"/>
      </w:pPr>
      <w:r>
        <w:t>1.6. Record HR</w:t>
      </w:r>
      <w:r w:rsidR="00723F5A">
        <w:t xml:space="preserve">, making a note of </w:t>
      </w:r>
      <w:r>
        <w:t>rhythm</w:t>
      </w:r>
      <w:r w:rsidR="00747B46">
        <w:t xml:space="preserve"> </w:t>
      </w:r>
      <w:r>
        <w:t xml:space="preserve">and amplitude on </w:t>
      </w:r>
      <w:r w:rsidR="004F3243">
        <w:t>the</w:t>
      </w:r>
      <w:r>
        <w:t xml:space="preserve"> VS flow sheet. </w:t>
      </w:r>
    </w:p>
    <w:p w14:paraId="28F67BB9" w14:textId="77777777" w:rsidR="00020A70" w:rsidRDefault="00020A70">
      <w:pPr>
        <w:pStyle w:val="Normal1"/>
        <w:spacing w:after="0"/>
      </w:pPr>
    </w:p>
    <w:p w14:paraId="12F5262D" w14:textId="77777777" w:rsidR="00020A70" w:rsidRPr="005F1DA2" w:rsidRDefault="00020A70">
      <w:pPr>
        <w:pStyle w:val="Normal1"/>
        <w:spacing w:after="0"/>
      </w:pPr>
      <w:r>
        <w:t>2</w:t>
      </w:r>
      <w:r w:rsidRPr="005F1DA2">
        <w:t>. Respiratory rate.</w:t>
      </w:r>
    </w:p>
    <w:p w14:paraId="61C64824" w14:textId="75FA347C" w:rsidR="00020A70" w:rsidRDefault="00020A70">
      <w:pPr>
        <w:pStyle w:val="Normal1"/>
        <w:spacing w:after="0"/>
      </w:pPr>
      <w:r>
        <w:t xml:space="preserve">Attempt to calculate the respiratory rate without the patient becoming aware. This can be done </w:t>
      </w:r>
      <w:r w:rsidR="00706A3C">
        <w:t xml:space="preserve">either </w:t>
      </w:r>
      <w:r>
        <w:t xml:space="preserve">by leaving </w:t>
      </w:r>
      <w:r w:rsidR="004F3243">
        <w:t xml:space="preserve">the </w:t>
      </w:r>
      <w:r>
        <w:t xml:space="preserve">fingers on the patient’s radial pulse or by counting during the cardiovascular portion of the physical exam when they are breathing normally. </w:t>
      </w:r>
    </w:p>
    <w:p w14:paraId="0ECA64F9" w14:textId="77777777" w:rsidR="00020A70" w:rsidRDefault="00020A70">
      <w:pPr>
        <w:pStyle w:val="Normal1"/>
        <w:spacing w:after="0"/>
      </w:pPr>
    </w:p>
    <w:p w14:paraId="05905A69" w14:textId="2917F30D" w:rsidR="00020A70" w:rsidRDefault="00020A70">
      <w:pPr>
        <w:pStyle w:val="Normal1"/>
        <w:spacing w:after="0"/>
      </w:pPr>
      <w:r>
        <w:t xml:space="preserve">2.1. Count the respiratory rate for a full 60 sec. One respiratory cycle includes both one inspiration and one expiration. </w:t>
      </w:r>
      <w:r w:rsidR="00DB3CC4">
        <w:t>Note if slow breathing (</w:t>
      </w:r>
      <w:proofErr w:type="spellStart"/>
      <w:r w:rsidR="00DB3CC4">
        <w:t>bradypnea</w:t>
      </w:r>
      <w:proofErr w:type="spellEnd"/>
      <w:r w:rsidR="00DB3CC4">
        <w:t>) or rapid shallow breathing (tachypnea) is present.</w:t>
      </w:r>
    </w:p>
    <w:p w14:paraId="0DE9193B" w14:textId="77777777" w:rsidR="00020A70" w:rsidRDefault="00020A70">
      <w:pPr>
        <w:pStyle w:val="Normal1"/>
        <w:spacing w:after="0"/>
      </w:pPr>
    </w:p>
    <w:p w14:paraId="4279B0EB" w14:textId="0D29C601" w:rsidR="00020A70" w:rsidRDefault="00020A70">
      <w:pPr>
        <w:pStyle w:val="Normal1"/>
        <w:spacing w:after="0"/>
      </w:pPr>
      <w:r>
        <w:t xml:space="preserve">2.2. </w:t>
      </w:r>
      <w:r w:rsidR="00DB3CC4">
        <w:t xml:space="preserve">Assess </w:t>
      </w:r>
      <w:r w:rsidR="00135ED9">
        <w:t xml:space="preserve">the </w:t>
      </w:r>
      <w:r w:rsidR="00A236E9">
        <w:t>regularity of breathing.</w:t>
      </w:r>
      <w:r>
        <w:t xml:space="preserve"> </w:t>
      </w:r>
      <w:r w:rsidR="00135ED9">
        <w:t xml:space="preserve">Note if </w:t>
      </w:r>
      <w:r w:rsidR="00706A3C">
        <w:t xml:space="preserve">an </w:t>
      </w:r>
      <w:r w:rsidR="00135ED9">
        <w:t xml:space="preserve">irregularly </w:t>
      </w:r>
      <w:r>
        <w:t xml:space="preserve">irregular (ataxic or </w:t>
      </w:r>
      <w:proofErr w:type="spellStart"/>
      <w:r>
        <w:t>Biot’s</w:t>
      </w:r>
      <w:proofErr w:type="spellEnd"/>
      <w:r w:rsidR="00135ED9">
        <w:t xml:space="preserve">) or </w:t>
      </w:r>
      <w:r>
        <w:t>regularly irregular (</w:t>
      </w:r>
      <w:proofErr w:type="spellStart"/>
      <w:r>
        <w:t>Cheyne</w:t>
      </w:r>
      <w:proofErr w:type="spellEnd"/>
      <w:r w:rsidR="00706A3C">
        <w:t>-</w:t>
      </w:r>
      <w:r>
        <w:t>Stokes, characterized by long periods of apnea (no breathing))</w:t>
      </w:r>
      <w:r w:rsidR="00135ED9">
        <w:t xml:space="preserve"> pattern </w:t>
      </w:r>
      <w:r w:rsidR="00706A3C">
        <w:t>is</w:t>
      </w:r>
      <w:r w:rsidR="00135ED9">
        <w:t xml:space="preserve"> present.</w:t>
      </w:r>
    </w:p>
    <w:p w14:paraId="518501F5" w14:textId="77777777" w:rsidR="00020A70" w:rsidRDefault="00020A70">
      <w:pPr>
        <w:pStyle w:val="Normal1"/>
        <w:spacing w:after="0"/>
      </w:pPr>
    </w:p>
    <w:p w14:paraId="76A904FE" w14:textId="11E90CC7" w:rsidR="00020A70" w:rsidRDefault="00020A70">
      <w:pPr>
        <w:pStyle w:val="Normal1"/>
        <w:spacing w:after="0"/>
      </w:pPr>
      <w:r>
        <w:t>2.3. Note the depth of breathing. Is the patient engaged in shallow or very deep breathing? For example</w:t>
      </w:r>
      <w:r w:rsidR="00FB74BE">
        <w:t>,</w:t>
      </w:r>
      <w:r>
        <w:t xml:space="preserve"> rapid shallow breathing can be labeled as tachypnea, whereas deep rapid breathing may be </w:t>
      </w:r>
      <w:proofErr w:type="spellStart"/>
      <w:r>
        <w:t>Kussmaul</w:t>
      </w:r>
      <w:proofErr w:type="spellEnd"/>
      <w:r>
        <w:t xml:space="preserve"> breathing</w:t>
      </w:r>
      <w:r w:rsidR="00FB74BE">
        <w:t>,</w:t>
      </w:r>
      <w:r>
        <w:t xml:space="preserve"> which is associated with diabetic ketoacidosis</w:t>
      </w:r>
      <w:r w:rsidR="00135ED9">
        <w:t>.</w:t>
      </w:r>
    </w:p>
    <w:p w14:paraId="4D31812E" w14:textId="77777777" w:rsidR="00020A70" w:rsidRDefault="00020A70">
      <w:pPr>
        <w:pStyle w:val="Normal1"/>
        <w:spacing w:after="0"/>
      </w:pPr>
    </w:p>
    <w:p w14:paraId="7F3593C1" w14:textId="43533DFC" w:rsidR="00020A70" w:rsidRDefault="00020A70">
      <w:pPr>
        <w:pStyle w:val="Normal1"/>
        <w:spacing w:after="0"/>
      </w:pPr>
      <w:r>
        <w:t>2.4. Note the work of breathing. Is the patient utilizing accessory muscles with respiration? These include the trapeziu</w:t>
      </w:r>
      <w:r w:rsidR="008A6AA3">
        <w:t>s</w:t>
      </w:r>
      <w:r w:rsidR="00C70BEF">
        <w:t>,</w:t>
      </w:r>
      <w:r>
        <w:t xml:space="preserve"> scalene, </w:t>
      </w:r>
      <w:proofErr w:type="spellStart"/>
      <w:r>
        <w:t>sternomastoid</w:t>
      </w:r>
      <w:proofErr w:type="spellEnd"/>
      <w:r>
        <w:t>, and external intercostal</w:t>
      </w:r>
      <w:r w:rsidR="008A6AA3">
        <w:t xml:space="preserve"> muscles</w:t>
      </w:r>
      <w:r>
        <w:t xml:space="preserve">. This often indicates </w:t>
      </w:r>
      <w:r w:rsidR="00FB74BE">
        <w:t xml:space="preserve">if </w:t>
      </w:r>
      <w:r>
        <w:t xml:space="preserve">there is an issue with oxygen delivery or air trapping. </w:t>
      </w:r>
    </w:p>
    <w:p w14:paraId="45724F58" w14:textId="77777777" w:rsidR="00020A70" w:rsidRDefault="00020A70">
      <w:pPr>
        <w:pStyle w:val="Normal1"/>
        <w:spacing w:after="0"/>
      </w:pPr>
    </w:p>
    <w:p w14:paraId="4D5AC31A" w14:textId="5700E0CF" w:rsidR="00020A70" w:rsidRDefault="00020A70" w:rsidP="005F1DA2">
      <w:pPr>
        <w:pStyle w:val="Normal1"/>
        <w:spacing w:after="0"/>
      </w:pPr>
      <w:r>
        <w:t>2.5. Record the rate</w:t>
      </w:r>
      <w:r w:rsidR="00FB74BE">
        <w:t xml:space="preserve"> and</w:t>
      </w:r>
      <w:r>
        <w:t xml:space="preserve"> rhythm on </w:t>
      </w:r>
      <w:r w:rsidR="00FB74BE">
        <w:t>the</w:t>
      </w:r>
      <w:r>
        <w:t xml:space="preserve"> VS flow sheet. Also include depth and work of breathing</w:t>
      </w:r>
      <w:r w:rsidR="00FB74BE">
        <w:t>,</w:t>
      </w:r>
      <w:r>
        <w:t xml:space="preserve"> if abnormal. </w:t>
      </w:r>
    </w:p>
    <w:p w14:paraId="2DFB9802" w14:textId="77777777" w:rsidR="00020A70" w:rsidRPr="005F1DA2" w:rsidRDefault="00020A70" w:rsidP="005F1DA2">
      <w:pPr>
        <w:pStyle w:val="Normal1"/>
        <w:spacing w:after="0"/>
      </w:pPr>
    </w:p>
    <w:p w14:paraId="28035D38" w14:textId="7002BAB2" w:rsidR="00020A70" w:rsidRDefault="00020A70" w:rsidP="005F1DA2">
      <w:pPr>
        <w:pStyle w:val="Normal1"/>
        <w:spacing w:after="0"/>
      </w:pPr>
      <w:r w:rsidRPr="005F1DA2">
        <w:t>3. Temperature.</w:t>
      </w:r>
      <w:r>
        <w:rPr>
          <w:b/>
        </w:rPr>
        <w:br/>
      </w:r>
      <w:r>
        <w:t>An examiner can obtain oral, rectal, axillary, or tympanic membrane temperatures.</w:t>
      </w:r>
      <w:r w:rsidR="00FB74BE">
        <w:t xml:space="preserve"> B</w:t>
      </w:r>
      <w:r>
        <w:t>e familiar with the differences in the expected normal values. In the office setting</w:t>
      </w:r>
      <w:r w:rsidR="00FB74BE">
        <w:t>,</w:t>
      </w:r>
      <w:r>
        <w:t xml:space="preserve"> the most common method of checking the temperature is oral. If the patient is non-responsive or unable to </w:t>
      </w:r>
      <w:r>
        <w:lastRenderedPageBreak/>
        <w:t>cooperate, oral is not the preferred method</w:t>
      </w:r>
      <w:r w:rsidR="00FB74BE">
        <w:t>,</w:t>
      </w:r>
      <w:r>
        <w:t xml:space="preserve"> and the examiner should </w:t>
      </w:r>
      <w:r w:rsidR="00FB74BE">
        <w:t>use an alternat</w:t>
      </w:r>
      <w:r w:rsidR="00747B46">
        <w:t>e</w:t>
      </w:r>
      <w:r w:rsidR="00FB74BE">
        <w:t xml:space="preserve"> technique</w:t>
      </w:r>
      <w:r>
        <w:t xml:space="preserve">. </w:t>
      </w:r>
    </w:p>
    <w:p w14:paraId="241BF4AD" w14:textId="77777777" w:rsidR="00020A70" w:rsidRDefault="00020A70" w:rsidP="005F1DA2">
      <w:pPr>
        <w:pStyle w:val="Normal1"/>
        <w:spacing w:after="0"/>
      </w:pPr>
    </w:p>
    <w:p w14:paraId="5F8667B0" w14:textId="1F01932B" w:rsidR="00020A70" w:rsidRDefault="00020A70" w:rsidP="005F1DA2">
      <w:pPr>
        <w:pStyle w:val="Normal1"/>
        <w:spacing w:after="0"/>
      </w:pPr>
      <w:r>
        <w:t xml:space="preserve">3.1. Explain to the patient </w:t>
      </w:r>
      <w:r w:rsidR="00FB74BE">
        <w:t xml:space="preserve">that </w:t>
      </w:r>
      <w:r>
        <w:t xml:space="preserve">you </w:t>
      </w:r>
      <w:r w:rsidR="00FB74BE">
        <w:t>are going to</w:t>
      </w:r>
      <w:r>
        <w:t xml:space="preserve"> check their temperature. </w:t>
      </w:r>
    </w:p>
    <w:p w14:paraId="4244B8C8" w14:textId="77777777" w:rsidR="00020A70" w:rsidRDefault="00020A70" w:rsidP="005F1DA2">
      <w:pPr>
        <w:pStyle w:val="Normal1"/>
        <w:spacing w:after="0"/>
      </w:pPr>
    </w:p>
    <w:p w14:paraId="6171B56F" w14:textId="77777777" w:rsidR="00020A70" w:rsidRDefault="00020A70" w:rsidP="005F1DA2">
      <w:pPr>
        <w:pStyle w:val="Normal1"/>
        <w:spacing w:after="0"/>
      </w:pPr>
      <w:r>
        <w:t xml:space="preserve">3.2. Place a disposable plastic sheath on the thermometer. </w:t>
      </w:r>
    </w:p>
    <w:p w14:paraId="624A48ED" w14:textId="77777777" w:rsidR="00020A70" w:rsidRDefault="00020A70" w:rsidP="005F1DA2">
      <w:pPr>
        <w:pStyle w:val="Normal1"/>
        <w:spacing w:after="0"/>
      </w:pPr>
    </w:p>
    <w:p w14:paraId="56DC91A0" w14:textId="1A77AA85" w:rsidR="00020A70" w:rsidRDefault="00020A70" w:rsidP="005F1DA2">
      <w:pPr>
        <w:pStyle w:val="Normal1"/>
        <w:spacing w:after="0"/>
      </w:pPr>
      <w:r>
        <w:t xml:space="preserve">3.3. </w:t>
      </w:r>
      <w:r w:rsidR="00FB74BE">
        <w:t xml:space="preserve">If </w:t>
      </w:r>
      <w:r>
        <w:t>using a digital thermometer, insert under the patient’s tongue and hold there until the thermometer alerts you</w:t>
      </w:r>
      <w:r w:rsidR="001C25EF">
        <w:t xml:space="preserve"> that</w:t>
      </w:r>
      <w:r>
        <w:t xml:space="preserve"> the temperature has been calculated. </w:t>
      </w:r>
    </w:p>
    <w:p w14:paraId="66CB85AF" w14:textId="77777777" w:rsidR="00020A70" w:rsidRDefault="00020A70" w:rsidP="005F1DA2">
      <w:pPr>
        <w:pStyle w:val="Normal1"/>
        <w:spacing w:after="0"/>
      </w:pPr>
    </w:p>
    <w:p w14:paraId="28D46D42" w14:textId="7B5D8A0D" w:rsidR="00020A70" w:rsidRDefault="00020A70" w:rsidP="005F1DA2">
      <w:pPr>
        <w:pStyle w:val="Normal1"/>
        <w:spacing w:after="0"/>
      </w:pPr>
      <w:r>
        <w:t>3.4. If using a glass thermometer, make sure it reads less than 96</w:t>
      </w:r>
      <w:r w:rsidR="00FB74BE">
        <w:t xml:space="preserve"> °</w:t>
      </w:r>
      <w:r>
        <w:t>F</w:t>
      </w:r>
      <w:r w:rsidR="00047974">
        <w:t xml:space="preserve"> and</w:t>
      </w:r>
      <w:r>
        <w:t xml:space="preserve"> insert under the patient’s tongue</w:t>
      </w:r>
      <w:r w:rsidR="00047974">
        <w:t>.</w:t>
      </w:r>
      <w:r>
        <w:t xml:space="preserve"> </w:t>
      </w:r>
      <w:r w:rsidR="00047974">
        <w:t>H</w:t>
      </w:r>
      <w:r>
        <w:t xml:space="preserve">old there for </w:t>
      </w:r>
      <w:r w:rsidR="00047974">
        <w:t>3</w:t>
      </w:r>
      <w:r>
        <w:t xml:space="preserve"> min. </w:t>
      </w:r>
    </w:p>
    <w:p w14:paraId="787038EB" w14:textId="77777777" w:rsidR="00020A70" w:rsidRDefault="00020A70" w:rsidP="005F1DA2">
      <w:pPr>
        <w:pStyle w:val="Normal1"/>
        <w:spacing w:after="0"/>
      </w:pPr>
    </w:p>
    <w:p w14:paraId="04447534" w14:textId="4E861599" w:rsidR="00020A70" w:rsidRDefault="00020A70" w:rsidP="005F1DA2">
      <w:pPr>
        <w:pStyle w:val="Normal1"/>
        <w:spacing w:after="0"/>
      </w:pPr>
      <w:r>
        <w:t xml:space="preserve">3.5. Record the temperature and location obtained on </w:t>
      </w:r>
      <w:r w:rsidR="00047974">
        <w:t>the</w:t>
      </w:r>
      <w:r>
        <w:t xml:space="preserve"> vital sign flow sheet. </w:t>
      </w:r>
    </w:p>
    <w:p w14:paraId="5150F9AC" w14:textId="77777777" w:rsidR="00020A70" w:rsidRDefault="00020A70" w:rsidP="005F1DA2">
      <w:pPr>
        <w:pStyle w:val="Normal1"/>
        <w:spacing w:after="0"/>
      </w:pPr>
    </w:p>
    <w:p w14:paraId="12698A24" w14:textId="169D9882" w:rsidR="00020A70" w:rsidRDefault="00020A70" w:rsidP="005F1DA2">
      <w:pPr>
        <w:pStyle w:val="Normal1"/>
        <w:spacing w:after="0"/>
      </w:pPr>
      <w:r w:rsidRPr="005F1DA2">
        <w:t>4. Oxygen saturation.</w:t>
      </w:r>
      <w:r>
        <w:rPr>
          <w:b/>
        </w:rPr>
        <w:br/>
      </w:r>
      <w:r>
        <w:t xml:space="preserve">The oxygen saturation (SaO2) </w:t>
      </w:r>
      <w:r w:rsidR="00B62D15">
        <w:t>can be measured by</w:t>
      </w:r>
      <w:r w:rsidR="00934063">
        <w:t xml:space="preserve"> a</w:t>
      </w:r>
      <w:r w:rsidR="00B62D15">
        <w:t xml:space="preserve"> non-invasive method </w:t>
      </w:r>
      <w:r w:rsidR="00934063">
        <w:t xml:space="preserve">called </w:t>
      </w:r>
      <w:r w:rsidR="00B62D15">
        <w:t>pulse oximetry.</w:t>
      </w:r>
      <w:r>
        <w:t xml:space="preserve"> </w:t>
      </w:r>
      <w:commentRangeStart w:id="23"/>
      <w:commentRangeStart w:id="24"/>
      <w:r>
        <w:t>The oximeter is a small, usually portable</w:t>
      </w:r>
      <w:r w:rsidR="00934063">
        <w:t>,</w:t>
      </w:r>
      <w:r>
        <w:t xml:space="preserve"> device</w:t>
      </w:r>
      <w:r w:rsidR="00B62D15">
        <w:rPr>
          <w:color w:val="auto"/>
        </w:rPr>
        <w:t xml:space="preserve"> that</w:t>
      </w:r>
      <w:r w:rsidR="0056123C">
        <w:rPr>
          <w:color w:val="auto"/>
        </w:rPr>
        <w:t xml:space="preserve"> consists of</w:t>
      </w:r>
      <w:r w:rsidRPr="008C7053">
        <w:rPr>
          <w:color w:val="auto"/>
        </w:rPr>
        <w:t xml:space="preserve"> a monitor and </w:t>
      </w:r>
      <w:r w:rsidR="00934063">
        <w:rPr>
          <w:color w:val="auto"/>
        </w:rPr>
        <w:t xml:space="preserve">a </w:t>
      </w:r>
      <w:r w:rsidRPr="008C7053">
        <w:rPr>
          <w:color w:val="auto"/>
        </w:rPr>
        <w:t>probe</w:t>
      </w:r>
      <w:r w:rsidR="00934063">
        <w:rPr>
          <w:color w:val="auto"/>
        </w:rPr>
        <w:t>, which is</w:t>
      </w:r>
      <w:r w:rsidR="00B62D15">
        <w:rPr>
          <w:color w:val="auto"/>
        </w:rPr>
        <w:t xml:space="preserve"> </w:t>
      </w:r>
      <w:r w:rsidRPr="008C7053">
        <w:rPr>
          <w:color w:val="auto"/>
        </w:rPr>
        <w:t>placed on the</w:t>
      </w:r>
      <w:r w:rsidR="00B62D15">
        <w:rPr>
          <w:color w:val="auto"/>
        </w:rPr>
        <w:t xml:space="preserve"> patient’s finger</w:t>
      </w:r>
      <w:r w:rsidRPr="008C7053">
        <w:rPr>
          <w:color w:val="auto"/>
        </w:rPr>
        <w:t xml:space="preserve">, </w:t>
      </w:r>
      <w:r w:rsidR="00B62D15">
        <w:rPr>
          <w:color w:val="auto"/>
        </w:rPr>
        <w:t>toe</w:t>
      </w:r>
      <w:r w:rsidR="00934063">
        <w:rPr>
          <w:color w:val="auto"/>
        </w:rPr>
        <w:t>,</w:t>
      </w:r>
      <w:r w:rsidR="00B62D15">
        <w:rPr>
          <w:color w:val="auto"/>
        </w:rPr>
        <w:t xml:space="preserve"> or earlobe. </w:t>
      </w:r>
      <w:r w:rsidRPr="008C7053">
        <w:rPr>
          <w:color w:val="auto"/>
        </w:rPr>
        <w:t>The probe allows two wavelengths of light to pass through the body to a photodetector</w:t>
      </w:r>
      <w:commentRangeEnd w:id="23"/>
      <w:r w:rsidR="00024D2E">
        <w:rPr>
          <w:rStyle w:val="CommentReference"/>
        </w:rPr>
        <w:commentReference w:id="23"/>
      </w:r>
      <w:r w:rsidRPr="008C7053">
        <w:rPr>
          <w:color w:val="auto"/>
        </w:rPr>
        <w:t>.</w:t>
      </w:r>
      <w:commentRangeEnd w:id="24"/>
      <w:r w:rsidR="00B764D4">
        <w:rPr>
          <w:rStyle w:val="CommentReference"/>
        </w:rPr>
        <w:commentReference w:id="24"/>
      </w:r>
      <w:r w:rsidRPr="008C7053">
        <w:rPr>
          <w:color w:val="auto"/>
        </w:rPr>
        <w:t xml:space="preserve"> The changes in absorbance </w:t>
      </w:r>
      <w:r w:rsidR="00DD2B3D">
        <w:rPr>
          <w:color w:val="auto"/>
        </w:rPr>
        <w:t xml:space="preserve">indicate </w:t>
      </w:r>
      <w:r w:rsidRPr="008C7053">
        <w:rPr>
          <w:color w:val="auto"/>
        </w:rPr>
        <w:t>the percent</w:t>
      </w:r>
      <w:r w:rsidR="00DD2B3D">
        <w:rPr>
          <w:color w:val="auto"/>
        </w:rPr>
        <w:t>age</w:t>
      </w:r>
      <w:r w:rsidRPr="008C7053">
        <w:rPr>
          <w:color w:val="auto"/>
        </w:rPr>
        <w:t xml:space="preserve"> of saturated hemoglobin in the arterial blood</w:t>
      </w:r>
      <w:r w:rsidR="00DD2B3D">
        <w:rPr>
          <w:color w:val="auto"/>
        </w:rPr>
        <w:t xml:space="preserve">. </w:t>
      </w:r>
      <w:r w:rsidRPr="008C7053">
        <w:rPr>
          <w:color w:val="auto"/>
        </w:rPr>
        <w:t>Most oximeters</w:t>
      </w:r>
      <w:r w:rsidRPr="001C25EF">
        <w:rPr>
          <w:color w:val="auto"/>
        </w:rPr>
        <w:t xml:space="preserve"> display the patient’s pulse rate</w:t>
      </w:r>
      <w:r w:rsidR="00DC137D">
        <w:rPr>
          <w:color w:val="auto"/>
        </w:rPr>
        <w:t>, too</w:t>
      </w:r>
      <w:r w:rsidRPr="001C25EF">
        <w:rPr>
          <w:color w:val="auto"/>
        </w:rPr>
        <w:t>.</w:t>
      </w:r>
      <w:r w:rsidR="00DC137D">
        <w:t xml:space="preserve"> </w:t>
      </w:r>
      <w:r>
        <w:t>Be advised</w:t>
      </w:r>
      <w:r w:rsidR="00DC137D">
        <w:t>:</w:t>
      </w:r>
      <w:r>
        <w:t xml:space="preserve"> if </w:t>
      </w:r>
      <w:r w:rsidR="00DC137D">
        <w:t xml:space="preserve">a patient’s </w:t>
      </w:r>
      <w:r>
        <w:t>fingertip is cold or if the patient is wearing nail polish</w:t>
      </w:r>
      <w:r w:rsidR="00DC137D">
        <w:t>,</w:t>
      </w:r>
      <w:r>
        <w:t xml:space="preserve"> this may interfere with </w:t>
      </w:r>
      <w:r w:rsidR="00DC137D">
        <w:t>the</w:t>
      </w:r>
      <w:r>
        <w:t xml:space="preserve"> reading. There are </w:t>
      </w:r>
      <w:r w:rsidR="00DC137D">
        <w:t>also</w:t>
      </w:r>
      <w:r>
        <w:t xml:space="preserve"> conditions </w:t>
      </w:r>
      <w:r w:rsidR="00DC137D">
        <w:t>that</w:t>
      </w:r>
      <w:r>
        <w:t xml:space="preserve"> falsely elevate the readings including carbon monoxide (CO) poisoning. </w:t>
      </w:r>
    </w:p>
    <w:p w14:paraId="75E54CAF" w14:textId="77777777" w:rsidR="00020A70" w:rsidRDefault="00020A70" w:rsidP="005F1DA2">
      <w:pPr>
        <w:pStyle w:val="Normal1"/>
        <w:spacing w:after="0"/>
      </w:pPr>
      <w:r>
        <w:t xml:space="preserve"> </w:t>
      </w:r>
    </w:p>
    <w:p w14:paraId="78BBCBF5" w14:textId="404D514E" w:rsidR="00020A70" w:rsidRDefault="00020A70" w:rsidP="005F1DA2">
      <w:pPr>
        <w:pStyle w:val="Normal1"/>
        <w:spacing w:after="0"/>
      </w:pPr>
      <w:r>
        <w:t xml:space="preserve">4.1. Explain to the patient </w:t>
      </w:r>
      <w:r w:rsidR="00DC137D">
        <w:t xml:space="preserve">that </w:t>
      </w:r>
      <w:r>
        <w:t xml:space="preserve">you </w:t>
      </w:r>
      <w:r w:rsidR="00DC137D">
        <w:t>are going to</w:t>
      </w:r>
      <w:r>
        <w:t xml:space="preserve"> check their oxygen saturation. </w:t>
      </w:r>
    </w:p>
    <w:p w14:paraId="578C75E8" w14:textId="77777777" w:rsidR="00020A70" w:rsidRDefault="00020A70" w:rsidP="005F1DA2">
      <w:pPr>
        <w:pStyle w:val="Normal1"/>
        <w:spacing w:after="0"/>
      </w:pPr>
    </w:p>
    <w:p w14:paraId="42942185" w14:textId="155AA949" w:rsidR="00020A70" w:rsidRDefault="00020A70" w:rsidP="005F1DA2">
      <w:pPr>
        <w:pStyle w:val="Normal1"/>
        <w:spacing w:after="0"/>
      </w:pPr>
      <w:r>
        <w:t xml:space="preserve">4.2. Place the oximeter probe onto the patient’s finger. Finger probes are often a single rubber piece </w:t>
      </w:r>
      <w:r w:rsidR="00210F13">
        <w:t>that can be</w:t>
      </w:r>
      <w:r>
        <w:t xml:space="preserve"> hinged and slipped onto the fingertip.</w:t>
      </w:r>
      <w:r w:rsidR="00DD2B3D">
        <w:t xml:space="preserve"> </w:t>
      </w:r>
      <w:r>
        <w:t>There are alternative probes that can be placed on other body parts</w:t>
      </w:r>
      <w:r w:rsidR="00210F13">
        <w:t>,</w:t>
      </w:r>
      <w:r>
        <w:t xml:space="preserve"> if unable to obtain a read from the finger. </w:t>
      </w:r>
      <w:r>
        <w:br/>
      </w:r>
    </w:p>
    <w:p w14:paraId="43421BD0" w14:textId="521D0DCA" w:rsidR="00020A70" w:rsidRDefault="00020A70" w:rsidP="005F1DA2">
      <w:pPr>
        <w:pStyle w:val="Normal1"/>
        <w:spacing w:after="0"/>
      </w:pPr>
      <w:r>
        <w:t xml:space="preserve">4.3. Record the oximeter reading on </w:t>
      </w:r>
      <w:r w:rsidR="00210F13">
        <w:t>the</w:t>
      </w:r>
      <w:r>
        <w:t xml:space="preserve"> vital sign flow sheet. </w:t>
      </w:r>
    </w:p>
    <w:p w14:paraId="5A31E5B5" w14:textId="77777777" w:rsidR="00020A70" w:rsidRPr="005F1DA2" w:rsidRDefault="00020A70" w:rsidP="005F1DA2">
      <w:pPr>
        <w:pStyle w:val="Normal1"/>
        <w:spacing w:after="0"/>
      </w:pPr>
    </w:p>
    <w:p w14:paraId="47464737" w14:textId="54CFE019" w:rsidR="00020A70" w:rsidRDefault="00020A70" w:rsidP="005F1DA2">
      <w:pPr>
        <w:pStyle w:val="Normal1"/>
        <w:spacing w:after="0"/>
      </w:pPr>
      <w:r w:rsidRPr="005F1DA2">
        <w:t>5. Pain.</w:t>
      </w:r>
      <w:r>
        <w:rPr>
          <w:b/>
        </w:rPr>
        <w:br/>
      </w:r>
      <w:commentRangeStart w:id="25"/>
      <w:del w:id="26" w:author="Anna Sivachenko" w:date="2015-03-23T14:48:00Z">
        <w:r w:rsidDel="00F700E9">
          <w:delText xml:space="preserve">This is considered the sixth vital sign, but is subjective and difficult to measure. Most institutions abide by the policy that pain is what the patient says it is. However, there is no objective way to measure from patient to patient. </w:delText>
        </w:r>
        <w:commentRangeEnd w:id="25"/>
        <w:r w:rsidR="009651F0" w:rsidDel="00F700E9">
          <w:rPr>
            <w:rStyle w:val="CommentReference"/>
          </w:rPr>
          <w:commentReference w:id="25"/>
        </w:r>
        <w:r w:rsidDel="00F700E9">
          <w:delText>Most often</w:delText>
        </w:r>
      </w:del>
      <w:ins w:id="27" w:author="Anna Sivachenko" w:date="2015-03-23T14:48:00Z">
        <w:r w:rsidR="00F700E9">
          <w:t xml:space="preserve">In most </w:t>
        </w:r>
        <w:proofErr w:type="gramStart"/>
        <w:r w:rsidR="00F700E9">
          <w:t xml:space="preserve">instances </w:t>
        </w:r>
      </w:ins>
      <w:r w:rsidR="00210F13">
        <w:t>,</w:t>
      </w:r>
      <w:proofErr w:type="gramEnd"/>
      <w:r>
        <w:t xml:space="preserve"> a numeric scale </w:t>
      </w:r>
      <w:r w:rsidR="00210F13" w:rsidRPr="00210F13">
        <w:t>(1-10, 10 be</w:t>
      </w:r>
      <w:r w:rsidR="00210F13">
        <w:t xml:space="preserve">ing the worst pain imaginable) is utilized </w:t>
      </w:r>
      <w:ins w:id="28" w:author="Anna Sivachenko" w:date="2015-03-23T14:49:00Z">
        <w:r w:rsidR="00F700E9">
          <w:t xml:space="preserve">to estimate presence and the level of </w:t>
        </w:r>
        <w:proofErr w:type="spellStart"/>
        <w:r w:rsidR="00F700E9">
          <w:t>pain.</w:t>
        </w:r>
      </w:ins>
      <w:del w:id="29" w:author="Anna Sivachenko" w:date="2015-03-23T14:49:00Z">
        <w:r w:rsidDel="00F700E9">
          <w:delText>in patients</w:delText>
        </w:r>
      </w:del>
      <w:del w:id="30" w:author="Anna Sivachenko" w:date="2015-03-23T14:48:00Z">
        <w:r w:rsidDel="00F700E9">
          <w:delText xml:space="preserve"> </w:delText>
        </w:r>
        <w:r w:rsidR="00210F13" w:rsidDel="00F700E9">
          <w:delText>un</w:delText>
        </w:r>
        <w:r w:rsidDel="00F700E9">
          <w:delText xml:space="preserve">able to understand </w:delText>
        </w:r>
        <w:r w:rsidR="00210F13" w:rsidDel="00F700E9">
          <w:delText>or</w:delText>
        </w:r>
        <w:r w:rsidDel="00F700E9">
          <w:delText xml:space="preserve"> communicate appropriately</w:delText>
        </w:r>
        <w:r w:rsidR="00210F13" w:rsidDel="00F700E9">
          <w:delText>.</w:delText>
        </w:r>
        <w:r w:rsidDel="00F700E9">
          <w:delText xml:space="preserve"> </w:delText>
        </w:r>
      </w:del>
      <w:r>
        <w:t>In</w:t>
      </w:r>
      <w:proofErr w:type="spellEnd"/>
      <w:r>
        <w:t xml:space="preserve"> non-verbal patients, children, or those who do not speak English, </w:t>
      </w:r>
      <w:r w:rsidR="005B1F60">
        <w:t xml:space="preserve">severity of pain is assessed by using </w:t>
      </w:r>
      <w:r w:rsidR="00210F13">
        <w:t xml:space="preserve">the </w:t>
      </w:r>
      <w:r w:rsidR="005B1F60">
        <w:t xml:space="preserve">visual </w:t>
      </w:r>
      <w:commentRangeStart w:id="31"/>
      <w:commentRangeStart w:id="32"/>
      <w:r>
        <w:t>Wong-Baker FACES scale</w:t>
      </w:r>
      <w:commentRangeEnd w:id="31"/>
      <w:r w:rsidR="00B61250">
        <w:rPr>
          <w:rStyle w:val="CommentReference"/>
        </w:rPr>
        <w:commentReference w:id="31"/>
      </w:r>
      <w:commentRangeEnd w:id="32"/>
      <w:r w:rsidR="004040F7">
        <w:rPr>
          <w:rStyle w:val="CommentReference"/>
        </w:rPr>
        <w:commentReference w:id="32"/>
      </w:r>
      <w:r>
        <w:t xml:space="preserve">. Always remember to reassess pain after any intervention taken. </w:t>
      </w:r>
    </w:p>
    <w:p w14:paraId="6E26E97C" w14:textId="77777777" w:rsidR="00020A70" w:rsidRDefault="00020A70" w:rsidP="005F1DA2">
      <w:pPr>
        <w:pStyle w:val="Normal1"/>
        <w:spacing w:after="0"/>
      </w:pPr>
    </w:p>
    <w:p w14:paraId="65D83873" w14:textId="5E15043B" w:rsidR="00020A70" w:rsidRDefault="00020A70" w:rsidP="005F1DA2">
      <w:pPr>
        <w:pStyle w:val="Normal1"/>
        <w:spacing w:after="0"/>
      </w:pPr>
      <w:r>
        <w:t>5.1. As</w:t>
      </w:r>
      <w:r w:rsidR="0075396E">
        <w:t>k</w:t>
      </w:r>
      <w:r>
        <w:t xml:space="preserve"> the patient if they are having pain. </w:t>
      </w:r>
    </w:p>
    <w:p w14:paraId="32FA7E1A" w14:textId="77777777" w:rsidR="00020A70" w:rsidRDefault="00020A70" w:rsidP="005F1DA2">
      <w:pPr>
        <w:pStyle w:val="Normal1"/>
        <w:spacing w:after="0"/>
      </w:pPr>
    </w:p>
    <w:p w14:paraId="4EC47B9E" w14:textId="3AB8AF65" w:rsidR="00020A70" w:rsidRDefault="00020A70" w:rsidP="005F1DA2">
      <w:pPr>
        <w:pStyle w:val="Normal1"/>
        <w:spacing w:after="0"/>
      </w:pPr>
      <w:r>
        <w:t>5.1.1. If the patient expresses comprehension and does have pain</w:t>
      </w:r>
      <w:r w:rsidR="0075396E">
        <w:t>,</w:t>
      </w:r>
      <w:r>
        <w:t xml:space="preserve"> ask them to quantify </w:t>
      </w:r>
      <w:r w:rsidR="0075396E">
        <w:t xml:space="preserve">it </w:t>
      </w:r>
      <w:r>
        <w:t>on a scale of 1-10.</w:t>
      </w:r>
    </w:p>
    <w:p w14:paraId="62C743DF" w14:textId="77777777" w:rsidR="00020A70" w:rsidRDefault="00020A70" w:rsidP="005F1DA2">
      <w:pPr>
        <w:pStyle w:val="Normal1"/>
        <w:spacing w:after="0"/>
      </w:pPr>
    </w:p>
    <w:p w14:paraId="1183BC4C" w14:textId="7311D654" w:rsidR="00020A70" w:rsidRDefault="00020A70" w:rsidP="005F1DA2">
      <w:pPr>
        <w:pStyle w:val="Normal1"/>
        <w:spacing w:after="0"/>
      </w:pPr>
      <w:r>
        <w:t>5.1.2. If the patient is unable to comprehend, but appears to have pain</w:t>
      </w:r>
      <w:r w:rsidR="0075396E">
        <w:t>,</w:t>
      </w:r>
      <w:r>
        <w:t xml:space="preserve"> show </w:t>
      </w:r>
      <w:r w:rsidR="0075396E">
        <w:t>them</w:t>
      </w:r>
      <w:r>
        <w:t xml:space="preserve"> the FACES scale to determine the</w:t>
      </w:r>
      <w:r w:rsidR="00450D26">
        <w:t xml:space="preserve"> severity of </w:t>
      </w:r>
      <w:r>
        <w:t xml:space="preserve">pain. </w:t>
      </w:r>
    </w:p>
    <w:p w14:paraId="05DB73DF" w14:textId="77777777" w:rsidR="00020A70" w:rsidRDefault="00020A70" w:rsidP="005F1DA2">
      <w:pPr>
        <w:pStyle w:val="Normal1"/>
        <w:spacing w:after="0"/>
      </w:pPr>
    </w:p>
    <w:p w14:paraId="4EF8F7B2" w14:textId="0E5853D2" w:rsidR="00020A70" w:rsidRDefault="00020A70" w:rsidP="005F1DA2">
      <w:pPr>
        <w:pStyle w:val="Normal1"/>
        <w:spacing w:after="0"/>
        <w:rPr>
          <w:b/>
          <w:sz w:val="28"/>
        </w:rPr>
      </w:pPr>
      <w:r>
        <w:t xml:space="preserve">5.2. Record on </w:t>
      </w:r>
      <w:r w:rsidR="0075396E">
        <w:t>the</w:t>
      </w:r>
      <w:r>
        <w:t xml:space="preserve"> vital sign flow sheet. </w:t>
      </w:r>
    </w:p>
    <w:p w14:paraId="40433EA8" w14:textId="77777777" w:rsidR="00020A70" w:rsidRDefault="00020A70">
      <w:pPr>
        <w:pStyle w:val="Normal1"/>
        <w:spacing w:after="0"/>
        <w:rPr>
          <w:b/>
          <w:sz w:val="28"/>
        </w:rPr>
      </w:pPr>
    </w:p>
    <w:p w14:paraId="6EC78872" w14:textId="77777777" w:rsidR="00020A70" w:rsidRDefault="00020A70">
      <w:pPr>
        <w:pStyle w:val="Normal1"/>
        <w:spacing w:after="0"/>
      </w:pPr>
      <w:r>
        <w:rPr>
          <w:b/>
          <w:sz w:val="28"/>
        </w:rPr>
        <w:t xml:space="preserve">Summary </w:t>
      </w:r>
    </w:p>
    <w:p w14:paraId="77CA8050" w14:textId="31D9C300" w:rsidR="00020A70" w:rsidRDefault="00687FEF">
      <w:pPr>
        <w:pStyle w:val="Normal1"/>
        <w:spacing w:after="0"/>
      </w:pPr>
      <w:r>
        <w:t>The v</w:t>
      </w:r>
      <w:r w:rsidR="00020A70">
        <w:t>ital signs</w:t>
      </w:r>
      <w:r>
        <w:t xml:space="preserve"> –</w:t>
      </w:r>
      <w:r w:rsidR="00020A70" w:rsidRPr="00645700">
        <w:t xml:space="preserve"> </w:t>
      </w:r>
      <w:r w:rsidR="00020A70">
        <w:t>blood pressure, heart rate, respiratory rate, temperature, oxygen saturation, and “the 6th vital sign”, pain</w:t>
      </w:r>
      <w:r>
        <w:t xml:space="preserve"> –</w:t>
      </w:r>
      <w:r w:rsidR="00020A70">
        <w:t xml:space="preserve"> are often the first piece</w:t>
      </w:r>
      <w:r w:rsidR="00975DDF">
        <w:t>s</w:t>
      </w:r>
      <w:r w:rsidR="00020A70">
        <w:t xml:space="preserve"> of objective evidence gathered before formal evaluation of the patient. These simple non</w:t>
      </w:r>
      <w:r>
        <w:t>-</w:t>
      </w:r>
      <w:r w:rsidR="00020A70">
        <w:t>invasive measurements provide essential</w:t>
      </w:r>
      <w:r w:rsidR="00B61250">
        <w:t xml:space="preserve"> (</w:t>
      </w:r>
      <w:r w:rsidR="00B61250" w:rsidRPr="00107BDB">
        <w:rPr>
          <w:i/>
        </w:rPr>
        <w:t>i.e.</w:t>
      </w:r>
      <w:ins w:id="33" w:author="Jessica Stanis" w:date="2015-03-18T16:00:00Z">
        <w:r w:rsidR="009651F0">
          <w:t>,</w:t>
        </w:r>
      </w:ins>
      <w:r w:rsidR="00B61250">
        <w:t xml:space="preserve"> vital)</w:t>
      </w:r>
      <w:r w:rsidR="00020A70">
        <w:t xml:space="preserve"> insight into </w:t>
      </w:r>
      <w:r>
        <w:t xml:space="preserve">a </w:t>
      </w:r>
      <w:r w:rsidR="00020A70">
        <w:t>patient’s clinical status</w:t>
      </w:r>
      <w:r>
        <w:t>,</w:t>
      </w:r>
      <w:r w:rsidR="00020A70">
        <w:t xml:space="preserve"> as they can indicate early objective changes prior to </w:t>
      </w:r>
      <w:r>
        <w:t xml:space="preserve">the </w:t>
      </w:r>
      <w:r w:rsidR="00020A70">
        <w:t xml:space="preserve">onset of symptoms. </w:t>
      </w:r>
    </w:p>
    <w:p w14:paraId="5448AFED" w14:textId="77777777" w:rsidR="00687FEF" w:rsidRDefault="00687FEF">
      <w:pPr>
        <w:pStyle w:val="Normal1"/>
        <w:spacing w:after="0"/>
      </w:pPr>
    </w:p>
    <w:p w14:paraId="2EA9637E" w14:textId="68D7140E" w:rsidR="00020A70" w:rsidRDefault="00020A70">
      <w:pPr>
        <w:pStyle w:val="Normal1"/>
        <w:spacing w:after="0"/>
      </w:pPr>
      <w:r>
        <w:t>A medical practitioner should be familiar with accepted variations in normal ranges of measurements based on age, weight</w:t>
      </w:r>
      <w:r w:rsidR="00687FEF">
        <w:t>,</w:t>
      </w:r>
      <w:r>
        <w:t xml:space="preserve"> and gender. Abnormality in vital signs can indicate an acute medical problem or a change in chronic disease state.</w:t>
      </w:r>
      <w:r w:rsidRPr="00645700">
        <w:t xml:space="preserve"> </w:t>
      </w:r>
      <w:r>
        <w:t>If these have been obtained prior to the examiner’s first encounter w</w:t>
      </w:r>
      <w:bookmarkStart w:id="34" w:name="_GoBack"/>
      <w:bookmarkEnd w:id="34"/>
      <w:r>
        <w:t xml:space="preserve">ith the patient, but are abnormal, it is advised to perform repeated measurement. The vital signs help guide the evaluation of the patient and to formulate the assessment and plan. </w:t>
      </w:r>
    </w:p>
    <w:p w14:paraId="335A97F0" w14:textId="77777777" w:rsidR="00020A70" w:rsidRDefault="00020A70">
      <w:pPr>
        <w:pStyle w:val="Normal1"/>
        <w:spacing w:after="0"/>
      </w:pPr>
      <w:bookmarkStart w:id="35" w:name="h.5j6efgkxu886" w:colFirst="0" w:colLast="0"/>
      <w:bookmarkEnd w:id="35"/>
    </w:p>
    <w:p w14:paraId="3583B0BF" w14:textId="77777777" w:rsidR="00020A70" w:rsidRDefault="00020A70">
      <w:pPr>
        <w:pStyle w:val="Normal1"/>
        <w:spacing w:after="0"/>
      </w:pPr>
      <w:r>
        <w:rPr>
          <w:b/>
          <w:sz w:val="28"/>
        </w:rPr>
        <w:t>Figures and legends.</w:t>
      </w:r>
    </w:p>
    <w:p w14:paraId="18207212" w14:textId="77777777" w:rsidR="00020A70" w:rsidRDefault="00020A70">
      <w:pPr>
        <w:pStyle w:val="Normal1"/>
        <w:spacing w:after="0"/>
      </w:pPr>
    </w:p>
    <w:p w14:paraId="2FC4D87C" w14:textId="616A2293" w:rsidR="00020A70" w:rsidRDefault="00020A70">
      <w:pPr>
        <w:pStyle w:val="Normal1"/>
        <w:spacing w:after="0"/>
      </w:pPr>
      <w:commentRangeStart w:id="36"/>
      <w:r w:rsidRPr="007F7CB5">
        <w:t>Figure 1</w:t>
      </w:r>
      <w:commentRangeEnd w:id="36"/>
      <w:r w:rsidR="001C25EF">
        <w:rPr>
          <w:rStyle w:val="CommentReference"/>
        </w:rPr>
        <w:commentReference w:id="36"/>
      </w:r>
      <w:r w:rsidR="00003FB7">
        <w:t>:</w:t>
      </w:r>
      <w:r w:rsidRPr="00E0632B">
        <w:t xml:space="preserve"> </w:t>
      </w:r>
      <w:r w:rsidRPr="007F7CB5">
        <w:t xml:space="preserve">Common sites to assess </w:t>
      </w:r>
      <w:r w:rsidR="00C70BEF">
        <w:t xml:space="preserve">peripheral </w:t>
      </w:r>
      <w:r w:rsidRPr="007F7CB5">
        <w:t>pulses</w:t>
      </w:r>
      <w:r w:rsidRPr="00E0632B">
        <w:t xml:space="preserve">. </w:t>
      </w:r>
    </w:p>
    <w:p w14:paraId="4931CE32" w14:textId="3B7D1D17" w:rsidR="00020A70" w:rsidRDefault="00C70BEF">
      <w:pPr>
        <w:pStyle w:val="Normal1"/>
        <w:spacing w:after="0"/>
      </w:pPr>
      <w:r>
        <w:t>A schematic of sites for assessment of peripheral arterial pulses.</w:t>
      </w:r>
    </w:p>
    <w:sectPr w:rsidR="00020A70" w:rsidSect="00290588">
      <w:headerReference w:type="default" r:id="rId9"/>
      <w:footerReference w:type="default" r:id="rId10"/>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Jessica Stanis" w:date="2015-03-18T15:52:00Z" w:initials="JS">
    <w:p w14:paraId="79109933" w14:textId="2FEF1569" w:rsidR="00B764D4" w:rsidRDefault="00B764D4">
      <w:pPr>
        <w:pStyle w:val="CommentText"/>
      </w:pPr>
      <w:r>
        <w:rPr>
          <w:rStyle w:val="CommentReference"/>
        </w:rPr>
        <w:annotationRef/>
      </w:r>
      <w:r>
        <w:t>I think this paragraph should include a brief overview of how the estimates will be taken. Right now, that information is currently located in the Procedure section under each vital sign as it’s introduced.</w:t>
      </w:r>
    </w:p>
  </w:comment>
  <w:comment w:id="6" w:author="Anna Sivachenko" w:date="2015-03-23T14:36:00Z" w:initials="AS">
    <w:p w14:paraId="691E46FE" w14:textId="54EA85EF" w:rsidR="00024D2E" w:rsidRDefault="00024D2E">
      <w:pPr>
        <w:pStyle w:val="CommentText"/>
      </w:pPr>
      <w:r>
        <w:rPr>
          <w:rStyle w:val="CommentReference"/>
        </w:rPr>
        <w:annotationRef/>
      </w:r>
      <w:r>
        <w:t>It might be a good strategy when one maneuver is demonstrated</w:t>
      </w:r>
      <w:r w:rsidR="003905D7">
        <w:t>,</w:t>
      </w:r>
      <w:r>
        <w:t xml:space="preserve"> but as this ma</w:t>
      </w:r>
      <w:r w:rsidR="003905D7">
        <w:t>nuscript covers a few simple</w:t>
      </w:r>
      <w:r>
        <w:t xml:space="preserve"> techniques</w:t>
      </w:r>
      <w:r w:rsidR="003905D7">
        <w:t>,</w:t>
      </w:r>
      <w:r>
        <w:t xml:space="preserve"> the author and I b</w:t>
      </w:r>
      <w:r w:rsidR="003905D7">
        <w:t>elieve it’s best to review each</w:t>
      </w:r>
      <w:r>
        <w:t xml:space="preserve"> vital sign separately. Also</w:t>
      </w:r>
      <w:r w:rsidR="003905D7">
        <w:t>, we try to keep the word count low for the Overview, as it serves as a brief introduction that leads into the in-depth Procedure</w:t>
      </w:r>
      <w:r>
        <w:t>.</w:t>
      </w:r>
    </w:p>
    <w:p w14:paraId="11C49269" w14:textId="77777777" w:rsidR="00024D2E" w:rsidRDefault="00024D2E">
      <w:pPr>
        <w:pStyle w:val="CommentText"/>
      </w:pPr>
    </w:p>
    <w:p w14:paraId="31667428" w14:textId="2F0513E0" w:rsidR="00024D2E" w:rsidRDefault="003905D7">
      <w:pPr>
        <w:pStyle w:val="CommentText"/>
      </w:pPr>
      <w:r>
        <w:t>This</w:t>
      </w:r>
      <w:r w:rsidR="00024D2E">
        <w:t xml:space="preserve"> manuscript is one of many that we have already submitted</w:t>
      </w:r>
      <w:r>
        <w:t>,</w:t>
      </w:r>
      <w:r w:rsidR="00024D2E">
        <w:t xml:space="preserve"> and we try to include some theoretical information in the procedure section within formatting limits to facilitate the learning process. It is next to impossible to memorize all these maneuvers without understanding the rationale behind them, and this is what sets our collection apart from other video tutorials on basic clinical skills.</w:t>
      </w:r>
    </w:p>
  </w:comment>
  <w:comment w:id="23" w:author="Anna Sivachenko" w:date="2015-03-23T14:43:00Z" w:initials="AS">
    <w:p w14:paraId="758DB734" w14:textId="728DDA62" w:rsidR="00024D2E" w:rsidRDefault="00024D2E">
      <w:pPr>
        <w:pStyle w:val="CommentText"/>
      </w:pPr>
      <w:r>
        <w:rPr>
          <w:rStyle w:val="CommentReference"/>
        </w:rPr>
        <w:annotationRef/>
      </w:r>
      <w:r>
        <w:t xml:space="preserve">We believe they are. We introduce a device </w:t>
      </w:r>
      <w:r w:rsidR="003905D7">
        <w:t xml:space="preserve">used specifically in this section </w:t>
      </w:r>
      <w:r>
        <w:t xml:space="preserve">and </w:t>
      </w:r>
      <w:r w:rsidR="003905D7">
        <w:t>briefly describe how it works before going into direct instructions of using said device</w:t>
      </w:r>
      <w:r>
        <w:t>.</w:t>
      </w:r>
    </w:p>
  </w:comment>
  <w:comment w:id="24" w:author="Jessica Stanis" w:date="2015-03-18T15:56:00Z" w:initials="JS">
    <w:p w14:paraId="021519EA" w14:textId="71604728" w:rsidR="00B764D4" w:rsidRDefault="00B764D4">
      <w:pPr>
        <w:pStyle w:val="CommentText"/>
      </w:pPr>
      <w:r>
        <w:rPr>
          <w:rStyle w:val="CommentReference"/>
        </w:rPr>
        <w:annotationRef/>
      </w:r>
      <w:r>
        <w:t>Are these details necessary here?</w:t>
      </w:r>
    </w:p>
  </w:comment>
  <w:comment w:id="25" w:author="Jessica Stanis" w:date="2015-03-18T15:58:00Z" w:initials="JS">
    <w:p w14:paraId="3E1F60E8" w14:textId="1E11F467" w:rsidR="009651F0" w:rsidRDefault="009651F0">
      <w:pPr>
        <w:pStyle w:val="CommentText"/>
      </w:pPr>
      <w:r>
        <w:rPr>
          <w:rStyle w:val="CommentReference"/>
        </w:rPr>
        <w:annotationRef/>
      </w:r>
      <w:r>
        <w:t>This is repetitive from the Overview section.</w:t>
      </w:r>
    </w:p>
  </w:comment>
  <w:comment w:id="31" w:author="Jacob Roundy" w:date="2015-03-12T15:30:00Z" w:initials="JR">
    <w:p w14:paraId="5823456D" w14:textId="51CAFEB1" w:rsidR="00B764D4" w:rsidRDefault="00B764D4">
      <w:pPr>
        <w:pStyle w:val="CommentText"/>
      </w:pPr>
      <w:r>
        <w:rPr>
          <w:rStyle w:val="CommentReference"/>
        </w:rPr>
        <w:annotationRef/>
      </w:r>
      <w:r>
        <w:t>Awaiting response on license agreement.</w:t>
      </w:r>
    </w:p>
  </w:comment>
  <w:comment w:id="32" w:author="Dennis McGonagle" w:date="2015-03-13T12:14:00Z" w:initials="DM">
    <w:p w14:paraId="090A6DEB" w14:textId="77485989" w:rsidR="00B764D4" w:rsidRDefault="00B764D4">
      <w:pPr>
        <w:pStyle w:val="CommentText"/>
      </w:pPr>
      <w:r>
        <w:rPr>
          <w:rStyle w:val="CommentReference"/>
        </w:rPr>
        <w:annotationRef/>
      </w:r>
      <w:r>
        <w:t xml:space="preserve">If permission for that is cost-prohibitive we can just reference the scale and not show it. </w:t>
      </w:r>
    </w:p>
  </w:comment>
  <w:comment w:id="36" w:author="Jacob Roundy" w:date="2015-03-13T12:34:00Z" w:initials="JR">
    <w:p w14:paraId="7CD6F89F" w14:textId="2F2FE6CA" w:rsidR="00B764D4" w:rsidRDefault="00B764D4">
      <w:pPr>
        <w:pStyle w:val="CommentText"/>
      </w:pPr>
      <w:r>
        <w:rPr>
          <w:rStyle w:val="CommentReference"/>
        </w:rPr>
        <w:annotationRef/>
      </w:r>
      <w:r>
        <w:t>If possible, can this be redrawn?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9109933" w15:done="0"/>
  <w15:commentEx w15:paraId="31667428" w15:done="0"/>
  <w15:commentEx w15:paraId="758DB734" w15:done="0"/>
  <w15:commentEx w15:paraId="021519EA" w15:done="0"/>
  <w15:commentEx w15:paraId="3E1F60E8" w15:done="0"/>
  <w15:commentEx w15:paraId="5823456D" w15:done="0"/>
  <w15:commentEx w15:paraId="090A6DEB" w15:paraIdParent="5823456D" w15:done="0"/>
  <w15:commentEx w15:paraId="7CD6F89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695F03" w14:textId="77777777" w:rsidR="00716634" w:rsidRDefault="00716634" w:rsidP="00290588">
      <w:pPr>
        <w:spacing w:after="0"/>
      </w:pPr>
      <w:r>
        <w:separator/>
      </w:r>
    </w:p>
  </w:endnote>
  <w:endnote w:type="continuationSeparator" w:id="0">
    <w:p w14:paraId="6E6E7A32" w14:textId="77777777" w:rsidR="00716634" w:rsidRDefault="00716634" w:rsidP="0029058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6E006" w14:textId="77777777" w:rsidR="00B764D4" w:rsidRDefault="00B764D4">
    <w:pPr>
      <w:pStyle w:val="Normal1"/>
      <w:tabs>
        <w:tab w:val="center" w:pos="4680"/>
        <w:tab w:val="right" w:pos="9360"/>
      </w:tabs>
      <w:spacing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D679D8" w14:textId="77777777" w:rsidR="00716634" w:rsidRDefault="00716634" w:rsidP="00290588">
      <w:pPr>
        <w:spacing w:after="0"/>
      </w:pPr>
      <w:r>
        <w:separator/>
      </w:r>
    </w:p>
  </w:footnote>
  <w:footnote w:type="continuationSeparator" w:id="0">
    <w:p w14:paraId="04653A56" w14:textId="77777777" w:rsidR="00716634" w:rsidRDefault="00716634" w:rsidP="0029058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1EA95" w14:textId="77777777" w:rsidR="00B764D4" w:rsidRDefault="00B764D4">
    <w:pPr>
      <w:pStyle w:val="Normal1"/>
      <w:tabs>
        <w:tab w:val="center" w:pos="4680"/>
        <w:tab w:val="right" w:pos="9360"/>
      </w:tabs>
      <w:spacing w:after="0"/>
      <w:jc w:val="right"/>
    </w:pPr>
    <w:r>
      <w:fldChar w:fldCharType="begin"/>
    </w:r>
    <w:r>
      <w:instrText>PAGE</w:instrText>
    </w:r>
    <w:r>
      <w:fldChar w:fldCharType="separate"/>
    </w:r>
    <w:r w:rsidR="00107BDB">
      <w:rPr>
        <w:noProof/>
      </w:rPr>
      <w:t>4</w:t>
    </w:r>
    <w:r>
      <w:rPr>
        <w:noProof/>
      </w:rPr>
      <w:fldChar w:fldCharType="end"/>
    </w:r>
  </w:p>
  <w:p w14:paraId="47813896" w14:textId="77777777" w:rsidR="00B764D4" w:rsidRDefault="00B764D4">
    <w:pPr>
      <w:pStyle w:val="Normal1"/>
      <w:tabs>
        <w:tab w:val="center" w:pos="4680"/>
        <w:tab w:val="right" w:pos="9360"/>
      </w:tabs>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34352E"/>
    <w:multiLevelType w:val="multilevel"/>
    <w:tmpl w:val="BC4646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Sivachenko">
    <w15:presenceInfo w15:providerId="None" w15:userId="Anna Sivachenko"/>
  </w15:person>
  <w15:person w15:author="Jacob Roundy">
    <w15:presenceInfo w15:providerId="None" w15:userId="Jacob Roundy"/>
  </w15:person>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588"/>
    <w:rsid w:val="00001D0A"/>
    <w:rsid w:val="00003FB7"/>
    <w:rsid w:val="00017D9A"/>
    <w:rsid w:val="00020A70"/>
    <w:rsid w:val="00024D2E"/>
    <w:rsid w:val="000361B6"/>
    <w:rsid w:val="000412E9"/>
    <w:rsid w:val="00047974"/>
    <w:rsid w:val="000C3810"/>
    <w:rsid w:val="000E5E83"/>
    <w:rsid w:val="000F3022"/>
    <w:rsid w:val="00107BDB"/>
    <w:rsid w:val="0012597E"/>
    <w:rsid w:val="00135ED9"/>
    <w:rsid w:val="001440C8"/>
    <w:rsid w:val="001947C4"/>
    <w:rsid w:val="001A26EE"/>
    <w:rsid w:val="001C25EF"/>
    <w:rsid w:val="001C455E"/>
    <w:rsid w:val="00210F13"/>
    <w:rsid w:val="00290588"/>
    <w:rsid w:val="002B1EBB"/>
    <w:rsid w:val="00364624"/>
    <w:rsid w:val="00383FEF"/>
    <w:rsid w:val="00387F31"/>
    <w:rsid w:val="003905D7"/>
    <w:rsid w:val="003A5C17"/>
    <w:rsid w:val="003B51DE"/>
    <w:rsid w:val="003D7F43"/>
    <w:rsid w:val="003E2F27"/>
    <w:rsid w:val="003F1F45"/>
    <w:rsid w:val="004040F7"/>
    <w:rsid w:val="004268C2"/>
    <w:rsid w:val="00450D26"/>
    <w:rsid w:val="00492CE9"/>
    <w:rsid w:val="004B4CC1"/>
    <w:rsid w:val="004D281E"/>
    <w:rsid w:val="004F3243"/>
    <w:rsid w:val="004F7D5D"/>
    <w:rsid w:val="00505173"/>
    <w:rsid w:val="00523C82"/>
    <w:rsid w:val="00540DF6"/>
    <w:rsid w:val="0056123C"/>
    <w:rsid w:val="00567AEA"/>
    <w:rsid w:val="005A0FAF"/>
    <w:rsid w:val="005B1F60"/>
    <w:rsid w:val="005E3248"/>
    <w:rsid w:val="005F1DA2"/>
    <w:rsid w:val="00623E15"/>
    <w:rsid w:val="00645700"/>
    <w:rsid w:val="00657776"/>
    <w:rsid w:val="00687FEF"/>
    <w:rsid w:val="006963F1"/>
    <w:rsid w:val="006D7B89"/>
    <w:rsid w:val="0070589F"/>
    <w:rsid w:val="00706A3C"/>
    <w:rsid w:val="00716634"/>
    <w:rsid w:val="007174B3"/>
    <w:rsid w:val="00723F5A"/>
    <w:rsid w:val="00734888"/>
    <w:rsid w:val="00747B46"/>
    <w:rsid w:val="0075021C"/>
    <w:rsid w:val="0075396E"/>
    <w:rsid w:val="00766580"/>
    <w:rsid w:val="007D6F6A"/>
    <w:rsid w:val="007F7CB5"/>
    <w:rsid w:val="008126DA"/>
    <w:rsid w:val="008723F8"/>
    <w:rsid w:val="00891073"/>
    <w:rsid w:val="008A27E4"/>
    <w:rsid w:val="008A6AA3"/>
    <w:rsid w:val="008C7053"/>
    <w:rsid w:val="00906F63"/>
    <w:rsid w:val="009256C0"/>
    <w:rsid w:val="00926AF6"/>
    <w:rsid w:val="00927DAE"/>
    <w:rsid w:val="00934063"/>
    <w:rsid w:val="00951BBB"/>
    <w:rsid w:val="009651F0"/>
    <w:rsid w:val="00975DDF"/>
    <w:rsid w:val="00991356"/>
    <w:rsid w:val="00A236E9"/>
    <w:rsid w:val="00A422F5"/>
    <w:rsid w:val="00A63BC9"/>
    <w:rsid w:val="00AF16EF"/>
    <w:rsid w:val="00B13860"/>
    <w:rsid w:val="00B30A53"/>
    <w:rsid w:val="00B40774"/>
    <w:rsid w:val="00B55508"/>
    <w:rsid w:val="00B61250"/>
    <w:rsid w:val="00B62D15"/>
    <w:rsid w:val="00B764D4"/>
    <w:rsid w:val="00C00FA8"/>
    <w:rsid w:val="00C32DDF"/>
    <w:rsid w:val="00C400FC"/>
    <w:rsid w:val="00C70BEF"/>
    <w:rsid w:val="00CC6A36"/>
    <w:rsid w:val="00CD616C"/>
    <w:rsid w:val="00D621FE"/>
    <w:rsid w:val="00D653CF"/>
    <w:rsid w:val="00D74AC0"/>
    <w:rsid w:val="00DB3CC4"/>
    <w:rsid w:val="00DB47CA"/>
    <w:rsid w:val="00DC137D"/>
    <w:rsid w:val="00DC4C99"/>
    <w:rsid w:val="00DD2B3D"/>
    <w:rsid w:val="00E0632B"/>
    <w:rsid w:val="00E157E0"/>
    <w:rsid w:val="00E4534F"/>
    <w:rsid w:val="00EF18E4"/>
    <w:rsid w:val="00F700E9"/>
    <w:rsid w:val="00F718A4"/>
    <w:rsid w:val="00FA4DA9"/>
    <w:rsid w:val="00FB0DCA"/>
    <w:rsid w:val="00FB74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948939"/>
  <w15:docId w15:val="{C9666CD1-25FD-4CBD-840E-69528ABC8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2CE9"/>
    <w:pPr>
      <w:spacing w:after="200"/>
    </w:pPr>
    <w:rPr>
      <w:color w:val="000000"/>
      <w:sz w:val="24"/>
      <w:szCs w:val="20"/>
    </w:rPr>
  </w:style>
  <w:style w:type="paragraph" w:styleId="Heading1">
    <w:name w:val="heading 1"/>
    <w:basedOn w:val="Normal1"/>
    <w:next w:val="Normal1"/>
    <w:link w:val="Heading1Char"/>
    <w:uiPriority w:val="99"/>
    <w:qFormat/>
    <w:rsid w:val="00290588"/>
    <w:pPr>
      <w:keepNext/>
      <w:keepLines/>
      <w:spacing w:before="480" w:after="120"/>
      <w:contextualSpacing/>
      <w:outlineLvl w:val="0"/>
    </w:pPr>
    <w:rPr>
      <w:b/>
      <w:sz w:val="48"/>
    </w:rPr>
  </w:style>
  <w:style w:type="paragraph" w:styleId="Heading2">
    <w:name w:val="heading 2"/>
    <w:basedOn w:val="Normal1"/>
    <w:next w:val="Normal1"/>
    <w:link w:val="Heading2Char"/>
    <w:uiPriority w:val="99"/>
    <w:qFormat/>
    <w:rsid w:val="00290588"/>
    <w:pPr>
      <w:keepNext/>
      <w:keepLines/>
      <w:spacing w:before="360" w:after="80"/>
      <w:contextualSpacing/>
      <w:outlineLvl w:val="1"/>
    </w:pPr>
    <w:rPr>
      <w:b/>
      <w:sz w:val="36"/>
    </w:rPr>
  </w:style>
  <w:style w:type="paragraph" w:styleId="Heading3">
    <w:name w:val="heading 3"/>
    <w:basedOn w:val="Normal1"/>
    <w:next w:val="Normal1"/>
    <w:link w:val="Heading3Char"/>
    <w:uiPriority w:val="99"/>
    <w:qFormat/>
    <w:rsid w:val="00290588"/>
    <w:pPr>
      <w:keepNext/>
      <w:keepLines/>
      <w:spacing w:before="280" w:after="80"/>
      <w:contextualSpacing/>
      <w:outlineLvl w:val="2"/>
    </w:pPr>
    <w:rPr>
      <w:b/>
      <w:sz w:val="28"/>
    </w:rPr>
  </w:style>
  <w:style w:type="paragraph" w:styleId="Heading4">
    <w:name w:val="heading 4"/>
    <w:basedOn w:val="Normal1"/>
    <w:next w:val="Normal1"/>
    <w:link w:val="Heading4Char"/>
    <w:uiPriority w:val="99"/>
    <w:qFormat/>
    <w:rsid w:val="00290588"/>
    <w:pPr>
      <w:keepNext/>
      <w:keepLines/>
      <w:spacing w:before="240" w:after="40"/>
      <w:contextualSpacing/>
      <w:outlineLvl w:val="3"/>
    </w:pPr>
    <w:rPr>
      <w:b/>
    </w:rPr>
  </w:style>
  <w:style w:type="paragraph" w:styleId="Heading5">
    <w:name w:val="heading 5"/>
    <w:basedOn w:val="Normal1"/>
    <w:next w:val="Normal1"/>
    <w:link w:val="Heading5Char"/>
    <w:uiPriority w:val="99"/>
    <w:qFormat/>
    <w:rsid w:val="00290588"/>
    <w:pPr>
      <w:keepNext/>
      <w:keepLines/>
      <w:spacing w:before="220" w:after="40"/>
      <w:contextualSpacing/>
      <w:outlineLvl w:val="4"/>
    </w:pPr>
    <w:rPr>
      <w:b/>
      <w:sz w:val="22"/>
    </w:rPr>
  </w:style>
  <w:style w:type="paragraph" w:styleId="Heading6">
    <w:name w:val="heading 6"/>
    <w:basedOn w:val="Normal1"/>
    <w:next w:val="Normal1"/>
    <w:link w:val="Heading6Char"/>
    <w:uiPriority w:val="99"/>
    <w:qFormat/>
    <w:rsid w:val="00290588"/>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1BFF"/>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1C1BFF"/>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1C1BFF"/>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1C1BFF"/>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1C1BFF"/>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1C1BFF"/>
    <w:rPr>
      <w:rFonts w:asciiTheme="minorHAnsi" w:eastAsiaTheme="minorEastAsia" w:hAnsiTheme="minorHAnsi" w:cstheme="minorBidi"/>
      <w:b/>
      <w:bCs/>
      <w:color w:val="000000"/>
    </w:rPr>
  </w:style>
  <w:style w:type="paragraph" w:customStyle="1" w:styleId="Normal1">
    <w:name w:val="Normal1"/>
    <w:uiPriority w:val="99"/>
    <w:rsid w:val="00290588"/>
    <w:pPr>
      <w:spacing w:after="200"/>
    </w:pPr>
    <w:rPr>
      <w:color w:val="000000"/>
      <w:sz w:val="24"/>
      <w:szCs w:val="20"/>
    </w:rPr>
  </w:style>
  <w:style w:type="paragraph" w:styleId="Title">
    <w:name w:val="Title"/>
    <w:basedOn w:val="Normal1"/>
    <w:next w:val="Normal1"/>
    <w:link w:val="TitleChar"/>
    <w:uiPriority w:val="99"/>
    <w:qFormat/>
    <w:rsid w:val="00290588"/>
    <w:pPr>
      <w:keepNext/>
      <w:keepLines/>
      <w:spacing w:before="480" w:after="120"/>
      <w:contextualSpacing/>
    </w:pPr>
    <w:rPr>
      <w:b/>
      <w:sz w:val="72"/>
    </w:rPr>
  </w:style>
  <w:style w:type="character" w:customStyle="1" w:styleId="TitleChar">
    <w:name w:val="Title Char"/>
    <w:basedOn w:val="DefaultParagraphFont"/>
    <w:link w:val="Title"/>
    <w:uiPriority w:val="10"/>
    <w:rsid w:val="001C1BFF"/>
    <w:rPr>
      <w:rFonts w:asciiTheme="majorHAnsi" w:eastAsiaTheme="majorEastAsia" w:hAnsiTheme="majorHAnsi" w:cstheme="majorBidi"/>
      <w:b/>
      <w:bCs/>
      <w:color w:val="000000"/>
      <w:kern w:val="28"/>
      <w:sz w:val="32"/>
      <w:szCs w:val="32"/>
    </w:rPr>
  </w:style>
  <w:style w:type="paragraph" w:styleId="Subtitle">
    <w:name w:val="Subtitle"/>
    <w:basedOn w:val="Normal1"/>
    <w:next w:val="Normal1"/>
    <w:link w:val="SubtitleChar"/>
    <w:uiPriority w:val="99"/>
    <w:qFormat/>
    <w:rsid w:val="00290588"/>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11"/>
    <w:rsid w:val="001C1BFF"/>
    <w:rPr>
      <w:rFonts w:asciiTheme="majorHAnsi" w:eastAsiaTheme="majorEastAsia" w:hAnsiTheme="majorHAnsi" w:cstheme="majorBidi"/>
      <w:color w:val="000000"/>
      <w:sz w:val="24"/>
      <w:szCs w:val="24"/>
    </w:rPr>
  </w:style>
  <w:style w:type="character" w:styleId="CommentReference">
    <w:name w:val="annotation reference"/>
    <w:basedOn w:val="DefaultParagraphFont"/>
    <w:uiPriority w:val="99"/>
    <w:semiHidden/>
    <w:rsid w:val="003A5C17"/>
    <w:rPr>
      <w:rFonts w:cs="Times New Roman"/>
      <w:sz w:val="16"/>
      <w:szCs w:val="16"/>
    </w:rPr>
  </w:style>
  <w:style w:type="paragraph" w:styleId="CommentText">
    <w:name w:val="annotation text"/>
    <w:basedOn w:val="Normal"/>
    <w:link w:val="CommentTextChar"/>
    <w:uiPriority w:val="99"/>
    <w:semiHidden/>
    <w:rsid w:val="003A5C17"/>
    <w:rPr>
      <w:sz w:val="20"/>
    </w:rPr>
  </w:style>
  <w:style w:type="character" w:customStyle="1" w:styleId="CommentTextChar">
    <w:name w:val="Comment Text Char"/>
    <w:basedOn w:val="DefaultParagraphFont"/>
    <w:link w:val="CommentText"/>
    <w:uiPriority w:val="99"/>
    <w:semiHidden/>
    <w:locked/>
    <w:rsid w:val="003A5C17"/>
    <w:rPr>
      <w:rFonts w:cs="Times New Roman"/>
      <w:sz w:val="20"/>
    </w:rPr>
  </w:style>
  <w:style w:type="paragraph" w:styleId="CommentSubject">
    <w:name w:val="annotation subject"/>
    <w:basedOn w:val="CommentText"/>
    <w:next w:val="CommentText"/>
    <w:link w:val="CommentSubjectChar"/>
    <w:uiPriority w:val="99"/>
    <w:semiHidden/>
    <w:rsid w:val="003A5C17"/>
    <w:rPr>
      <w:b/>
      <w:bCs/>
    </w:rPr>
  </w:style>
  <w:style w:type="character" w:customStyle="1" w:styleId="CommentSubjectChar">
    <w:name w:val="Comment Subject Char"/>
    <w:basedOn w:val="CommentTextChar"/>
    <w:link w:val="CommentSubject"/>
    <w:uiPriority w:val="99"/>
    <w:semiHidden/>
    <w:locked/>
    <w:rsid w:val="003A5C17"/>
    <w:rPr>
      <w:rFonts w:cs="Times New Roman"/>
      <w:b/>
      <w:bCs/>
      <w:sz w:val="20"/>
    </w:rPr>
  </w:style>
  <w:style w:type="paragraph" w:styleId="BalloonText">
    <w:name w:val="Balloon Text"/>
    <w:basedOn w:val="Normal"/>
    <w:link w:val="BalloonTextChar"/>
    <w:uiPriority w:val="99"/>
    <w:semiHidden/>
    <w:rsid w:val="003A5C1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3A5C17"/>
    <w:rPr>
      <w:rFonts w:ascii="Segoe UI" w:hAnsi="Segoe UI" w:cs="Segoe UI"/>
      <w:sz w:val="18"/>
      <w:szCs w:val="18"/>
    </w:rPr>
  </w:style>
  <w:style w:type="paragraph" w:styleId="Revision">
    <w:name w:val="Revision"/>
    <w:hidden/>
    <w:uiPriority w:val="99"/>
    <w:semiHidden/>
    <w:rsid w:val="005B1F60"/>
    <w:rPr>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018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1299</Words>
  <Characters>7390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JOVE Observation Techniques Jan 24.docx.docx</vt:lpstr>
    </vt:vector>
  </TitlesOfParts>
  <Company/>
  <LinksUpToDate>false</LinksUpToDate>
  <CharactersWithSpaces>8672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JOVE Observation Techniques Jan 24.docx.docx</dc:title>
  <dc:subject/>
  <dc:creator>Anna Sivachenko</dc:creator>
  <cp:keywords/>
  <dc:description/>
  <cp:lastModifiedBy>Dennis McGonagle</cp:lastModifiedBy>
  <cp:revision>2</cp:revision>
  <dcterms:created xsi:type="dcterms:W3CDTF">2015-03-23T20:54:00Z</dcterms:created>
  <dcterms:modified xsi:type="dcterms:W3CDTF">2015-03-23T20:54:00Z</dcterms:modified>
</cp:coreProperties>
</file>